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45963" w14:textId="77777777" w:rsidR="00CD44EC" w:rsidRPr="00D5455B" w:rsidRDefault="00AC11E1" w:rsidP="00CD44EC">
      <w:pPr>
        <w:pStyle w:val="NoSpacing"/>
        <w:jc w:val="center"/>
        <w:rPr>
          <w:rFonts w:asciiTheme="majorHAnsi" w:hAnsiTheme="majorHAnsi" w:cstheme="majorHAnsi"/>
          <w:b/>
          <w:sz w:val="24"/>
          <w:szCs w:val="20"/>
        </w:rPr>
      </w:pPr>
      <w:r w:rsidRPr="00D5455B">
        <w:rPr>
          <w:rFonts w:asciiTheme="majorHAnsi" w:hAnsiTheme="majorHAnsi" w:cstheme="majorHAnsi"/>
          <w:noProof/>
          <w:sz w:val="20"/>
          <w:szCs w:val="20"/>
          <w:u w:val="single"/>
        </w:rPr>
        <mc:AlternateContent>
          <mc:Choice Requires="wps">
            <w:drawing>
              <wp:anchor distT="0" distB="0" distL="114300" distR="114300" simplePos="0" relativeHeight="251657728" behindDoc="0" locked="0" layoutInCell="1" allowOverlap="1" wp14:anchorId="48D00BE6" wp14:editId="7065593C">
                <wp:simplePos x="0" y="0"/>
                <wp:positionH relativeFrom="column">
                  <wp:posOffset>-60960</wp:posOffset>
                </wp:positionH>
                <wp:positionV relativeFrom="paragraph">
                  <wp:posOffset>-200025</wp:posOffset>
                </wp:positionV>
                <wp:extent cx="2032635" cy="1181100"/>
                <wp:effectExtent l="571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181100"/>
                        </a:xfrm>
                        <a:prstGeom prst="rect">
                          <a:avLst/>
                        </a:prstGeom>
                        <a:solidFill>
                          <a:srgbClr val="FFFFFF"/>
                        </a:solidFill>
                        <a:ln w="9525">
                          <a:solidFill>
                            <a:srgbClr val="000000"/>
                          </a:solidFill>
                          <a:miter lim="800000"/>
                          <a:headEnd/>
                          <a:tailEnd/>
                        </a:ln>
                      </wps:spPr>
                      <wps:txbx>
                        <w:txbxContent>
                          <w:p w14:paraId="7A5BDB5A" w14:textId="77777777" w:rsidR="00D04645" w:rsidRPr="003F562B" w:rsidRDefault="00D04645" w:rsidP="00CE64DC">
                            <w:pPr>
                              <w:pStyle w:val="NoSpacing"/>
                              <w:jc w:val="center"/>
                              <w:rPr>
                                <w:rFonts w:cs="Calibri"/>
                                <w:b/>
                                <w:sz w:val="20"/>
                                <w:szCs w:val="20"/>
                                <w:u w:val="single"/>
                              </w:rPr>
                            </w:pPr>
                            <w:r w:rsidRPr="003F562B">
                              <w:rPr>
                                <w:rFonts w:cs="Calibri"/>
                                <w:b/>
                                <w:sz w:val="20"/>
                                <w:szCs w:val="20"/>
                                <w:u w:val="single"/>
                              </w:rPr>
                              <w:t>State of Indiana Bid Contact:</w:t>
                            </w:r>
                          </w:p>
                          <w:p w14:paraId="30FB071A" w14:textId="77777777" w:rsidR="00D04645" w:rsidRPr="00A65D1E" w:rsidRDefault="00D04645" w:rsidP="00CE64DC">
                            <w:pPr>
                              <w:pStyle w:val="NoSpacing"/>
                              <w:jc w:val="center"/>
                              <w:rPr>
                                <w:rFonts w:cs="Calibri"/>
                                <w:sz w:val="20"/>
                                <w:szCs w:val="20"/>
                              </w:rPr>
                            </w:pPr>
                            <w:r>
                              <w:rPr>
                                <w:rFonts w:cs="Calibri"/>
                                <w:sz w:val="20"/>
                                <w:szCs w:val="20"/>
                              </w:rPr>
                              <w:t>Abigail Chittenden</w:t>
                            </w:r>
                          </w:p>
                          <w:p w14:paraId="294C5094" w14:textId="77777777" w:rsidR="00D04645" w:rsidRPr="003F562B" w:rsidRDefault="00D04645" w:rsidP="00CE64DC">
                            <w:pPr>
                              <w:pStyle w:val="NoSpacing"/>
                              <w:jc w:val="center"/>
                              <w:rPr>
                                <w:rFonts w:cs="Calibri"/>
                                <w:sz w:val="20"/>
                                <w:szCs w:val="20"/>
                              </w:rPr>
                            </w:pPr>
                            <w:r>
                              <w:rPr>
                                <w:rFonts w:cs="Calibri"/>
                                <w:sz w:val="20"/>
                                <w:szCs w:val="20"/>
                              </w:rPr>
                              <w:t>Senior Account Manager</w:t>
                            </w:r>
                          </w:p>
                          <w:p w14:paraId="6FBC1953" w14:textId="77777777" w:rsidR="00D04645" w:rsidRPr="003F562B" w:rsidRDefault="00D04645" w:rsidP="00CE64DC">
                            <w:pPr>
                              <w:pStyle w:val="NoSpacing"/>
                              <w:jc w:val="center"/>
                              <w:rPr>
                                <w:rFonts w:cs="Calibri"/>
                                <w:sz w:val="20"/>
                                <w:szCs w:val="20"/>
                              </w:rPr>
                            </w:pPr>
                            <w:r w:rsidRPr="003F562B">
                              <w:rPr>
                                <w:rFonts w:cs="Calibri"/>
                                <w:sz w:val="20"/>
                                <w:szCs w:val="20"/>
                              </w:rPr>
                              <w:t>Indiana Department of Administration</w:t>
                            </w:r>
                          </w:p>
                          <w:p w14:paraId="1E248402" w14:textId="77777777" w:rsidR="00D04645" w:rsidRPr="003F562B" w:rsidRDefault="00F974E0" w:rsidP="00CE64DC">
                            <w:pPr>
                              <w:pStyle w:val="NoSpacing"/>
                              <w:jc w:val="center"/>
                              <w:rPr>
                                <w:rFonts w:cs="Calibri"/>
                                <w:sz w:val="20"/>
                                <w:szCs w:val="20"/>
                              </w:rPr>
                            </w:pPr>
                            <w:hyperlink r:id="rId8" w:history="1">
                              <w:r w:rsidR="00D04645" w:rsidRPr="003D49EA">
                                <w:rPr>
                                  <w:rStyle w:val="Hyperlink"/>
                                  <w:rFonts w:cs="Calibri"/>
                                  <w:sz w:val="20"/>
                                  <w:szCs w:val="20"/>
                                </w:rPr>
                                <w:t>Achittenden@idoa.IN.gov</w:t>
                              </w:r>
                            </w:hyperlink>
                          </w:p>
                          <w:p w14:paraId="79E90821" w14:textId="77777777" w:rsidR="00D04645" w:rsidRPr="003F562B" w:rsidRDefault="00D04645" w:rsidP="00CE64DC">
                            <w:pPr>
                              <w:pStyle w:val="NoSpacing"/>
                              <w:jc w:val="center"/>
                              <w:rPr>
                                <w:rFonts w:cs="Calibri"/>
                                <w:sz w:val="20"/>
                                <w:szCs w:val="20"/>
                              </w:rPr>
                            </w:pPr>
                            <w:r>
                              <w:rPr>
                                <w:rFonts w:cs="Calibri"/>
                                <w:sz w:val="20"/>
                                <w:szCs w:val="20"/>
                              </w:rPr>
                              <w:t>Phone: (317) 234-6906</w:t>
                            </w:r>
                          </w:p>
                          <w:p w14:paraId="7BE9DE29" w14:textId="77777777" w:rsidR="00D04645" w:rsidRDefault="00D0464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8D00BE6" id="_x0000_t202" coordsize="21600,21600" o:spt="202" path="m,l,21600r21600,l21600,xe">
                <v:stroke joinstyle="miter"/>
                <v:path gradientshapeok="t" o:connecttype="rect"/>
              </v:shapetype>
              <v:shape id="Text Box 2" o:spid="_x0000_s1026" type="#_x0000_t202" style="position:absolute;left:0;text-align:left;margin-left:-4.8pt;margin-top:-15.75pt;width:160.05pt;height: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">
                <v:textbox>
                  <w:txbxContent>
                    <w:p w14:paraId="7A5BDB5A" w14:textId="77777777" w:rsidR="00D04645" w:rsidRPr="003F562B" w:rsidRDefault="00D04645" w:rsidP="00CE64DC">
                      <w:pPr>
                        <w:pStyle w:val="NoSpacing"/>
                        <w:jc w:val="center"/>
                        <w:rPr>
                          <w:rFonts w:cs="Calibri"/>
                          <w:b/>
                          <w:sz w:val="20"/>
                          <w:szCs w:val="20"/>
                          <w:u w:val="single"/>
                        </w:rPr>
                      </w:pPr>
                      <w:r w:rsidRPr="003F562B">
                        <w:rPr>
                          <w:rFonts w:cs="Calibri"/>
                          <w:b/>
                          <w:sz w:val="20"/>
                          <w:szCs w:val="20"/>
                          <w:u w:val="single"/>
                        </w:rPr>
                        <w:t>State of Indiana Bid Contact:</w:t>
                      </w:r>
                    </w:p>
                    <w:p w14:paraId="30FB071A" w14:textId="77777777" w:rsidR="00D04645" w:rsidRPr="00A65D1E" w:rsidRDefault="00D04645" w:rsidP="00CE64DC">
                      <w:pPr>
                        <w:pStyle w:val="NoSpacing"/>
                        <w:jc w:val="center"/>
                        <w:rPr>
                          <w:rFonts w:cs="Calibri"/>
                          <w:sz w:val="20"/>
                          <w:szCs w:val="20"/>
                        </w:rPr>
                      </w:pPr>
                      <w:r>
                        <w:rPr>
                          <w:rFonts w:cs="Calibri"/>
                          <w:sz w:val="20"/>
                          <w:szCs w:val="20"/>
                        </w:rPr>
                        <w:t>Abigail Chittenden</w:t>
                      </w:r>
                    </w:p>
                    <w:p w14:paraId="294C5094" w14:textId="77777777" w:rsidR="00D04645" w:rsidRPr="003F562B" w:rsidRDefault="00D04645" w:rsidP="00CE64DC">
                      <w:pPr>
                        <w:pStyle w:val="NoSpacing"/>
                        <w:jc w:val="center"/>
                        <w:rPr>
                          <w:rFonts w:cs="Calibri"/>
                          <w:sz w:val="20"/>
                          <w:szCs w:val="20"/>
                        </w:rPr>
                      </w:pPr>
                      <w:r>
                        <w:rPr>
                          <w:rFonts w:cs="Calibri"/>
                          <w:sz w:val="20"/>
                          <w:szCs w:val="20"/>
                        </w:rPr>
                        <w:t>Senior Account Manager</w:t>
                      </w:r>
                    </w:p>
                    <w:p w14:paraId="6FBC1953" w14:textId="77777777" w:rsidR="00D04645" w:rsidRPr="003F562B" w:rsidRDefault="00D04645" w:rsidP="00CE64DC">
                      <w:pPr>
                        <w:pStyle w:val="NoSpacing"/>
                        <w:jc w:val="center"/>
                        <w:rPr>
                          <w:rFonts w:cs="Calibri"/>
                          <w:sz w:val="20"/>
                          <w:szCs w:val="20"/>
                        </w:rPr>
                      </w:pPr>
                      <w:r w:rsidRPr="003F562B">
                        <w:rPr>
                          <w:rFonts w:cs="Calibri"/>
                          <w:sz w:val="20"/>
                          <w:szCs w:val="20"/>
                        </w:rPr>
                        <w:t>Indiana Department of Administration</w:t>
                      </w:r>
                    </w:p>
                    <w:p w14:paraId="1E248402" w14:textId="77777777" w:rsidR="00D04645" w:rsidRPr="003F562B" w:rsidRDefault="00791F6E" w:rsidP="00CE64DC">
                      <w:pPr>
                        <w:pStyle w:val="NoSpacing"/>
                        <w:jc w:val="center"/>
                        <w:rPr>
                          <w:rFonts w:cs="Calibri"/>
                          <w:sz w:val="20"/>
                          <w:szCs w:val="20"/>
                        </w:rPr>
                      </w:pPr>
                      <w:hyperlink r:id="rId9" w:history="1">
                        <w:r w:rsidR="00D04645" w:rsidRPr="003D49EA">
                          <w:rPr>
                            <w:rStyle w:val="Hyperlink"/>
                            <w:rFonts w:cs="Calibri"/>
                            <w:sz w:val="20"/>
                            <w:szCs w:val="20"/>
                          </w:rPr>
                          <w:t>Achittenden@idoa.IN.gov</w:t>
                        </w:r>
                      </w:hyperlink>
                    </w:p>
                    <w:p w14:paraId="79E90821" w14:textId="77777777" w:rsidR="00D04645" w:rsidRPr="003F562B" w:rsidRDefault="00D04645" w:rsidP="00CE64DC">
                      <w:pPr>
                        <w:pStyle w:val="NoSpacing"/>
                        <w:jc w:val="center"/>
                        <w:rPr>
                          <w:rFonts w:cs="Calibri"/>
                          <w:sz w:val="20"/>
                          <w:szCs w:val="20"/>
                        </w:rPr>
                      </w:pPr>
                      <w:r>
                        <w:rPr>
                          <w:rFonts w:cs="Calibri"/>
                          <w:sz w:val="20"/>
                          <w:szCs w:val="20"/>
                        </w:rPr>
                        <w:t>Phone: (317) 234-6906</w:t>
                      </w:r>
                    </w:p>
                    <w:p w14:paraId="7BE9DE29" w14:textId="77777777" w:rsidR="00D04645" w:rsidRDefault="00D04645"/>
                  </w:txbxContent>
                </v:textbox>
              </v:shape>
            </w:pict>
          </mc:Fallback>
        </mc:AlternateContent>
      </w:r>
      <w:r w:rsidR="00CD44EC" w:rsidRPr="00D5455B">
        <w:rPr>
          <w:rFonts w:asciiTheme="majorHAnsi" w:hAnsiTheme="majorHAnsi" w:cstheme="majorHAnsi"/>
          <w:b/>
          <w:sz w:val="24"/>
          <w:szCs w:val="20"/>
        </w:rPr>
        <w:t xml:space="preserve">BID INFORMATION </w:t>
      </w:r>
      <w:r w:rsidR="00E3363A" w:rsidRPr="00D5455B">
        <w:rPr>
          <w:rFonts w:asciiTheme="majorHAnsi" w:hAnsiTheme="majorHAnsi" w:cstheme="majorHAnsi"/>
          <w:b/>
          <w:sz w:val="24"/>
          <w:szCs w:val="20"/>
        </w:rPr>
        <w:t xml:space="preserve">COVER </w:t>
      </w:r>
      <w:r w:rsidR="00CD44EC" w:rsidRPr="00D5455B">
        <w:rPr>
          <w:rFonts w:asciiTheme="majorHAnsi" w:hAnsiTheme="majorHAnsi" w:cstheme="majorHAnsi"/>
          <w:b/>
          <w:sz w:val="24"/>
          <w:szCs w:val="20"/>
        </w:rPr>
        <w:t>SHEET</w:t>
      </w:r>
    </w:p>
    <w:p w14:paraId="04B5D6F4" w14:textId="55A5B24A" w:rsidR="000901A7" w:rsidRPr="00D5455B" w:rsidRDefault="004C3F5A" w:rsidP="00FE385D">
      <w:pPr>
        <w:pStyle w:val="NoSpacing"/>
        <w:jc w:val="center"/>
        <w:rPr>
          <w:rFonts w:asciiTheme="majorHAnsi" w:hAnsiTheme="majorHAnsi" w:cstheme="majorHAnsi"/>
          <w:color w:val="000000"/>
          <w:szCs w:val="20"/>
        </w:rPr>
      </w:pPr>
      <w:r w:rsidRPr="00D5455B">
        <w:rPr>
          <w:rFonts w:asciiTheme="majorHAnsi" w:hAnsiTheme="majorHAnsi" w:cstheme="majorHAnsi"/>
          <w:color w:val="000000"/>
          <w:szCs w:val="20"/>
        </w:rPr>
        <w:t xml:space="preserve">Negotiated </w:t>
      </w:r>
      <w:r w:rsidR="006834F7" w:rsidRPr="00D5455B">
        <w:rPr>
          <w:rFonts w:asciiTheme="majorHAnsi" w:hAnsiTheme="majorHAnsi" w:cstheme="majorHAnsi"/>
          <w:color w:val="000000"/>
          <w:szCs w:val="20"/>
        </w:rPr>
        <w:t>Bid #</w:t>
      </w:r>
      <w:r w:rsidR="00D500B1" w:rsidRPr="00D5455B">
        <w:rPr>
          <w:rFonts w:asciiTheme="majorHAnsi" w:hAnsiTheme="majorHAnsi" w:cstheme="majorHAnsi"/>
          <w:color w:val="000000"/>
          <w:szCs w:val="20"/>
        </w:rPr>
        <w:t xml:space="preserve"> </w:t>
      </w:r>
      <w:r w:rsidR="00D21D73">
        <w:rPr>
          <w:rFonts w:asciiTheme="majorHAnsi" w:hAnsiTheme="majorHAnsi" w:cstheme="majorHAnsi"/>
          <w:color w:val="000000"/>
          <w:szCs w:val="20"/>
        </w:rPr>
        <w:t>ASA-</w:t>
      </w:r>
      <w:r w:rsidR="00FF1187">
        <w:rPr>
          <w:rFonts w:asciiTheme="majorHAnsi" w:hAnsiTheme="majorHAnsi" w:cstheme="majorHAnsi"/>
          <w:color w:val="000000"/>
          <w:szCs w:val="20"/>
        </w:rPr>
        <w:t>21</w:t>
      </w:r>
      <w:r w:rsidR="00D21D73">
        <w:rPr>
          <w:rFonts w:asciiTheme="majorHAnsi" w:hAnsiTheme="majorHAnsi" w:cstheme="majorHAnsi"/>
          <w:color w:val="000000"/>
          <w:szCs w:val="20"/>
        </w:rPr>
        <w:t>-</w:t>
      </w:r>
      <w:r w:rsidR="00FF1187">
        <w:rPr>
          <w:rFonts w:asciiTheme="majorHAnsi" w:hAnsiTheme="majorHAnsi" w:cstheme="majorHAnsi"/>
          <w:color w:val="000000"/>
          <w:szCs w:val="20"/>
        </w:rPr>
        <w:t>67522</w:t>
      </w:r>
      <w:r w:rsidR="009D3C71" w:rsidRPr="00D5455B">
        <w:rPr>
          <w:rFonts w:asciiTheme="majorHAnsi" w:hAnsiTheme="majorHAnsi" w:cstheme="majorHAnsi"/>
          <w:color w:val="000000"/>
          <w:szCs w:val="20"/>
        </w:rPr>
        <w:t xml:space="preserve"> </w:t>
      </w:r>
      <w:r w:rsidR="001E31EB" w:rsidRPr="00D5455B">
        <w:rPr>
          <w:rFonts w:asciiTheme="majorHAnsi" w:hAnsiTheme="majorHAnsi" w:cstheme="majorHAnsi"/>
          <w:color w:val="000000"/>
          <w:szCs w:val="20"/>
        </w:rPr>
        <w:t>for</w:t>
      </w:r>
      <w:r w:rsidRPr="00D5455B">
        <w:rPr>
          <w:rFonts w:asciiTheme="majorHAnsi" w:hAnsiTheme="majorHAnsi" w:cstheme="majorHAnsi"/>
          <w:color w:val="000000"/>
          <w:szCs w:val="20"/>
        </w:rPr>
        <w:br/>
      </w:r>
      <w:r w:rsidR="00D21D73">
        <w:rPr>
          <w:rFonts w:asciiTheme="majorHAnsi" w:hAnsiTheme="majorHAnsi" w:cstheme="majorHAnsi"/>
          <w:color w:val="000000"/>
          <w:szCs w:val="20"/>
        </w:rPr>
        <w:t>Road Salt</w:t>
      </w:r>
      <w:r w:rsidR="00D62EB7" w:rsidRPr="00D5455B">
        <w:rPr>
          <w:rFonts w:asciiTheme="majorHAnsi" w:hAnsiTheme="majorHAnsi" w:cstheme="majorHAnsi"/>
          <w:color w:val="000000"/>
          <w:szCs w:val="20"/>
        </w:rPr>
        <w:br/>
      </w:r>
      <w:r w:rsidRPr="00D5455B">
        <w:rPr>
          <w:rFonts w:asciiTheme="majorHAnsi" w:hAnsiTheme="majorHAnsi" w:cstheme="majorHAnsi"/>
          <w:color w:val="000000"/>
          <w:szCs w:val="20"/>
        </w:rPr>
        <w:t xml:space="preserve"> </w:t>
      </w:r>
      <w:r w:rsidR="006834F7" w:rsidRPr="00D5455B">
        <w:rPr>
          <w:rFonts w:asciiTheme="majorHAnsi" w:hAnsiTheme="majorHAnsi" w:cstheme="majorHAnsi"/>
          <w:color w:val="000000"/>
          <w:szCs w:val="20"/>
        </w:rPr>
        <w:t xml:space="preserve"> for</w:t>
      </w:r>
      <w:r w:rsidR="002216F1" w:rsidRPr="00D5455B">
        <w:rPr>
          <w:rFonts w:asciiTheme="majorHAnsi" w:hAnsiTheme="majorHAnsi" w:cstheme="majorHAnsi"/>
          <w:color w:val="000000"/>
          <w:szCs w:val="20"/>
        </w:rPr>
        <w:t xml:space="preserve"> </w:t>
      </w:r>
      <w:r w:rsidR="00D21D73">
        <w:rPr>
          <w:rFonts w:asciiTheme="majorHAnsi" w:hAnsiTheme="majorHAnsi" w:cstheme="majorHAnsi"/>
          <w:color w:val="000000"/>
          <w:szCs w:val="20"/>
        </w:rPr>
        <w:t>INDOT, Other State Agencies, and Local Entities</w:t>
      </w:r>
    </w:p>
    <w:p w14:paraId="4F03F3A8" w14:textId="77777777" w:rsidR="00FA711F" w:rsidRPr="00D5455B" w:rsidRDefault="008F7CFD" w:rsidP="00CD44EC">
      <w:pPr>
        <w:pStyle w:val="NoSpacing"/>
        <w:jc w:val="center"/>
        <w:rPr>
          <w:rFonts w:asciiTheme="majorHAnsi" w:hAnsiTheme="majorHAnsi" w:cstheme="majorHAnsi"/>
          <w:szCs w:val="20"/>
        </w:rPr>
      </w:pPr>
      <w:r w:rsidRPr="00D5455B">
        <w:rPr>
          <w:rFonts w:asciiTheme="majorHAnsi" w:hAnsiTheme="majorHAnsi" w:cstheme="majorHAnsi"/>
          <w:szCs w:val="20"/>
        </w:rPr>
        <w:br/>
      </w:r>
      <w:r w:rsidR="00FA711F" w:rsidRPr="00D5455B">
        <w:rPr>
          <w:rFonts w:asciiTheme="majorHAnsi" w:hAnsiTheme="majorHAnsi" w:cstheme="majorHAnsi"/>
          <w:szCs w:val="20"/>
        </w:rPr>
        <w:t xml:space="preserve">Response Due Date: </w:t>
      </w:r>
    </w:p>
    <w:p w14:paraId="65A74F06" w14:textId="2E436690" w:rsidR="00FA711F" w:rsidRPr="00D21D73" w:rsidRDefault="00D21D73" w:rsidP="00CD44EC">
      <w:pPr>
        <w:pStyle w:val="NoSpacing"/>
        <w:jc w:val="center"/>
        <w:rPr>
          <w:rFonts w:asciiTheme="majorHAnsi" w:hAnsiTheme="majorHAnsi" w:cstheme="majorHAnsi"/>
          <w:b/>
          <w:color w:val="FF0000"/>
          <w:sz w:val="26"/>
          <w:szCs w:val="26"/>
        </w:rPr>
      </w:pPr>
      <w:r w:rsidRPr="00D21D73">
        <w:rPr>
          <w:rFonts w:asciiTheme="majorHAnsi" w:hAnsiTheme="majorHAnsi" w:cstheme="majorHAnsi"/>
          <w:b/>
          <w:color w:val="FF0000"/>
          <w:sz w:val="26"/>
          <w:szCs w:val="26"/>
        </w:rPr>
        <w:t>May</w:t>
      </w:r>
      <w:r w:rsidR="00694C22" w:rsidRPr="00D21D73">
        <w:rPr>
          <w:rFonts w:asciiTheme="majorHAnsi" w:hAnsiTheme="majorHAnsi" w:cstheme="majorHAnsi"/>
          <w:b/>
          <w:color w:val="FF0000"/>
          <w:sz w:val="26"/>
          <w:szCs w:val="26"/>
        </w:rPr>
        <w:t xml:space="preserve"> </w:t>
      </w:r>
      <w:del w:id="0" w:author="Chittenden, Abigail" w:date="2021-05-07T14:32:00Z">
        <w:r w:rsidR="008F53B9" w:rsidDel="006D608F">
          <w:rPr>
            <w:rFonts w:asciiTheme="majorHAnsi" w:hAnsiTheme="majorHAnsi" w:cstheme="majorHAnsi"/>
            <w:b/>
            <w:color w:val="FF0000"/>
            <w:sz w:val="26"/>
            <w:szCs w:val="26"/>
          </w:rPr>
          <w:delText>13</w:delText>
        </w:r>
      </w:del>
      <w:ins w:id="1" w:author="Chittenden, Abigail" w:date="2021-05-13T13:46:00Z">
        <w:r w:rsidR="002F26FB">
          <w:rPr>
            <w:rFonts w:asciiTheme="majorHAnsi" w:hAnsiTheme="majorHAnsi" w:cstheme="majorHAnsi"/>
            <w:b/>
            <w:color w:val="FF0000"/>
            <w:sz w:val="26"/>
            <w:szCs w:val="26"/>
          </w:rPr>
          <w:t>19</w:t>
        </w:r>
      </w:ins>
      <w:r w:rsidR="00694C22" w:rsidRPr="00D21D73">
        <w:rPr>
          <w:rFonts w:asciiTheme="majorHAnsi" w:hAnsiTheme="majorHAnsi" w:cstheme="majorHAnsi"/>
          <w:b/>
          <w:color w:val="FF0000"/>
          <w:sz w:val="26"/>
          <w:szCs w:val="26"/>
        </w:rPr>
        <w:t>,</w:t>
      </w:r>
      <w:r w:rsidR="004C3F5A" w:rsidRPr="00D21D73">
        <w:rPr>
          <w:rFonts w:asciiTheme="majorHAnsi" w:hAnsiTheme="majorHAnsi" w:cstheme="majorHAnsi"/>
          <w:b/>
          <w:color w:val="FF0000"/>
          <w:sz w:val="26"/>
          <w:szCs w:val="26"/>
        </w:rPr>
        <w:t xml:space="preserve"> </w:t>
      </w:r>
      <w:r w:rsidR="00D12188" w:rsidRPr="00D21D73">
        <w:rPr>
          <w:rFonts w:asciiTheme="majorHAnsi" w:hAnsiTheme="majorHAnsi" w:cstheme="majorHAnsi"/>
          <w:b/>
          <w:color w:val="FF0000"/>
          <w:sz w:val="26"/>
          <w:szCs w:val="26"/>
        </w:rPr>
        <w:t>202</w:t>
      </w:r>
      <w:r w:rsidR="00FF1187">
        <w:rPr>
          <w:rFonts w:asciiTheme="majorHAnsi" w:hAnsiTheme="majorHAnsi" w:cstheme="majorHAnsi"/>
          <w:b/>
          <w:color w:val="FF0000"/>
          <w:sz w:val="26"/>
          <w:szCs w:val="26"/>
        </w:rPr>
        <w:t>1</w:t>
      </w:r>
      <w:r w:rsidR="00D62EB7" w:rsidRPr="00D21D73">
        <w:rPr>
          <w:rFonts w:asciiTheme="majorHAnsi" w:hAnsiTheme="majorHAnsi" w:cstheme="majorHAnsi"/>
          <w:b/>
          <w:color w:val="FF0000"/>
          <w:sz w:val="26"/>
          <w:szCs w:val="26"/>
        </w:rPr>
        <w:t xml:space="preserve"> by 3:00 PM E</w:t>
      </w:r>
      <w:r w:rsidR="00F01489" w:rsidRPr="00D21D73">
        <w:rPr>
          <w:rFonts w:asciiTheme="majorHAnsi" w:hAnsiTheme="majorHAnsi" w:cstheme="majorHAnsi"/>
          <w:b/>
          <w:color w:val="FF0000"/>
          <w:sz w:val="26"/>
          <w:szCs w:val="26"/>
        </w:rPr>
        <w:t>D</w:t>
      </w:r>
      <w:r w:rsidR="00FA711F" w:rsidRPr="00D21D73">
        <w:rPr>
          <w:rFonts w:asciiTheme="majorHAnsi" w:hAnsiTheme="majorHAnsi" w:cstheme="majorHAnsi"/>
          <w:b/>
          <w:color w:val="FF0000"/>
          <w:sz w:val="26"/>
          <w:szCs w:val="26"/>
        </w:rPr>
        <w:t>T</w:t>
      </w:r>
    </w:p>
    <w:p w14:paraId="34DD5B5C" w14:textId="77777777" w:rsidR="004709D9" w:rsidRPr="00D5455B" w:rsidRDefault="004709D9" w:rsidP="00CD44EC">
      <w:pPr>
        <w:pStyle w:val="NoSpacing"/>
        <w:jc w:val="center"/>
        <w:rPr>
          <w:rFonts w:asciiTheme="majorHAnsi" w:hAnsiTheme="majorHAnsi" w:cstheme="majorHAnsi"/>
          <w:b/>
          <w:sz w:val="26"/>
          <w:szCs w:val="26"/>
        </w:rPr>
      </w:pPr>
    </w:p>
    <w:p w14:paraId="1C8AF55B" w14:textId="77777777" w:rsidR="004709D9" w:rsidRPr="00D5455B" w:rsidRDefault="004709D9" w:rsidP="004709D9">
      <w:pPr>
        <w:pStyle w:val="NoSpacing"/>
        <w:rPr>
          <w:rFonts w:asciiTheme="majorHAnsi" w:hAnsiTheme="majorHAnsi" w:cstheme="majorHAnsi"/>
          <w:b/>
          <w:sz w:val="36"/>
          <w:szCs w:val="36"/>
        </w:rPr>
      </w:pPr>
      <w:r w:rsidRPr="00D5455B">
        <w:rPr>
          <w:rFonts w:asciiTheme="majorHAnsi" w:hAnsiTheme="majorHAnsi" w:cstheme="majorHAnsi"/>
          <w:b/>
          <w:sz w:val="36"/>
          <w:szCs w:val="36"/>
          <w:highlight w:val="yellow"/>
        </w:rPr>
        <w:t>Please note new requirement under Bid Submission.</w:t>
      </w:r>
    </w:p>
    <w:p w14:paraId="58E677B3" w14:textId="77777777" w:rsidR="004709D9" w:rsidRPr="00D5455B" w:rsidRDefault="004709D9" w:rsidP="00CD44EC">
      <w:pPr>
        <w:pStyle w:val="NoSpacing"/>
        <w:rPr>
          <w:rFonts w:asciiTheme="majorHAnsi" w:hAnsiTheme="majorHAnsi" w:cstheme="majorHAnsi"/>
          <w:b/>
          <w:szCs w:val="20"/>
        </w:rPr>
      </w:pPr>
    </w:p>
    <w:p w14:paraId="5E8F95B5" w14:textId="27273CBE" w:rsidR="00CD44EC" w:rsidRPr="00D5455B" w:rsidRDefault="00A952A5" w:rsidP="00CD44EC">
      <w:pPr>
        <w:pStyle w:val="NoSpacing"/>
        <w:rPr>
          <w:rFonts w:asciiTheme="majorHAnsi" w:hAnsiTheme="majorHAnsi" w:cstheme="majorHAnsi"/>
          <w:b/>
          <w:szCs w:val="20"/>
        </w:rPr>
      </w:pPr>
      <w:r w:rsidRPr="00D5455B">
        <w:rPr>
          <w:rFonts w:asciiTheme="majorHAnsi" w:hAnsiTheme="majorHAnsi" w:cstheme="majorHAnsi"/>
          <w:b/>
          <w:szCs w:val="20"/>
        </w:rPr>
        <w:br/>
      </w:r>
      <w:r w:rsidR="00CE64DC" w:rsidRPr="00D5455B">
        <w:rPr>
          <w:rFonts w:asciiTheme="majorHAnsi" w:hAnsiTheme="majorHAnsi" w:cstheme="majorHAnsi"/>
          <w:b/>
          <w:szCs w:val="20"/>
        </w:rPr>
        <w:t>IN</w:t>
      </w:r>
      <w:r w:rsidR="004D59CC" w:rsidRPr="00D5455B">
        <w:rPr>
          <w:rFonts w:asciiTheme="majorHAnsi" w:hAnsiTheme="majorHAnsi" w:cstheme="majorHAnsi"/>
          <w:b/>
          <w:szCs w:val="20"/>
        </w:rPr>
        <w:t xml:space="preserve">STRUCTIONS: </w:t>
      </w:r>
      <w:r w:rsidR="000313A0">
        <w:rPr>
          <w:rFonts w:asciiTheme="majorHAnsi" w:hAnsiTheme="majorHAnsi" w:cstheme="majorHAnsi"/>
          <w:b/>
          <w:szCs w:val="20"/>
        </w:rPr>
        <w:t xml:space="preserve"> </w:t>
      </w:r>
      <w:r w:rsidR="00CD44EC" w:rsidRPr="00D5455B">
        <w:rPr>
          <w:rFonts w:asciiTheme="majorHAnsi" w:hAnsiTheme="majorHAnsi" w:cstheme="majorHAnsi"/>
          <w:b/>
          <w:szCs w:val="20"/>
        </w:rPr>
        <w:t xml:space="preserve">Please </w:t>
      </w:r>
      <w:r w:rsidR="0044682E" w:rsidRPr="00D5455B">
        <w:rPr>
          <w:rFonts w:asciiTheme="majorHAnsi" w:hAnsiTheme="majorHAnsi" w:cstheme="majorHAnsi"/>
          <w:b/>
          <w:szCs w:val="20"/>
        </w:rPr>
        <w:t>provide</w:t>
      </w:r>
      <w:r w:rsidR="00DD0F8A" w:rsidRPr="00D5455B">
        <w:rPr>
          <w:rFonts w:asciiTheme="majorHAnsi" w:hAnsiTheme="majorHAnsi" w:cstheme="majorHAnsi"/>
          <w:b/>
          <w:szCs w:val="20"/>
        </w:rPr>
        <w:t xml:space="preserve"> the information requested below</w:t>
      </w:r>
      <w:r w:rsidR="00CD44EC" w:rsidRPr="00D5455B">
        <w:rPr>
          <w:rFonts w:asciiTheme="majorHAnsi" w:hAnsiTheme="majorHAnsi" w:cstheme="majorHAnsi"/>
          <w:b/>
          <w:szCs w:val="20"/>
        </w:rPr>
        <w:t xml:space="preserve"> and submit t</w:t>
      </w:r>
      <w:r w:rsidR="00DD0F8A" w:rsidRPr="00D5455B">
        <w:rPr>
          <w:rFonts w:asciiTheme="majorHAnsi" w:hAnsiTheme="majorHAnsi" w:cstheme="majorHAnsi"/>
          <w:b/>
          <w:szCs w:val="20"/>
        </w:rPr>
        <w:t>his bid information cover sheet</w:t>
      </w:r>
      <w:r w:rsidR="00FE385D" w:rsidRPr="00D5455B">
        <w:rPr>
          <w:rFonts w:asciiTheme="majorHAnsi" w:hAnsiTheme="majorHAnsi" w:cstheme="majorHAnsi"/>
          <w:b/>
          <w:szCs w:val="20"/>
        </w:rPr>
        <w:t xml:space="preserve"> in the</w:t>
      </w:r>
      <w:r w:rsidR="00DD0F8A" w:rsidRPr="00D5455B">
        <w:rPr>
          <w:rFonts w:asciiTheme="majorHAnsi" w:hAnsiTheme="majorHAnsi" w:cstheme="majorHAnsi"/>
          <w:b/>
          <w:szCs w:val="20"/>
        </w:rPr>
        <w:t xml:space="preserve"> </w:t>
      </w:r>
      <w:r w:rsidR="000349A6" w:rsidRPr="00D5455B">
        <w:rPr>
          <w:rFonts w:asciiTheme="majorHAnsi" w:hAnsiTheme="majorHAnsi" w:cstheme="majorHAnsi"/>
          <w:b/>
          <w:szCs w:val="20"/>
        </w:rPr>
        <w:t>bid response</w:t>
      </w:r>
      <w:r w:rsidR="00CD44EC" w:rsidRPr="00D5455B">
        <w:rPr>
          <w:rFonts w:asciiTheme="majorHAnsi" w:hAnsiTheme="majorHAnsi" w:cstheme="majorHAnsi"/>
          <w:b/>
          <w:szCs w:val="20"/>
        </w:rPr>
        <w:t>.</w:t>
      </w:r>
    </w:p>
    <w:p w14:paraId="456F3C9C" w14:textId="77777777" w:rsidR="00CD44EC" w:rsidRPr="00D5455B" w:rsidRDefault="00CD44EC" w:rsidP="00CD44EC">
      <w:pPr>
        <w:pStyle w:val="NoSpacing"/>
        <w:rPr>
          <w:rFonts w:asciiTheme="majorHAnsi" w:hAnsiTheme="majorHAnsi" w:cstheme="majorHAnsi"/>
          <w:sz w:val="20"/>
          <w:szCs w:val="20"/>
        </w:rPr>
      </w:pPr>
    </w:p>
    <w:p w14:paraId="5775102D" w14:textId="77777777" w:rsidR="00D62EB7" w:rsidRPr="00D5455B" w:rsidRDefault="00D62EB7" w:rsidP="00D62EB7">
      <w:pPr>
        <w:pStyle w:val="NoSpacing"/>
        <w:jc w:val="center"/>
        <w:rPr>
          <w:rFonts w:asciiTheme="majorHAnsi" w:hAnsiTheme="majorHAnsi" w:cstheme="majorHAnsi"/>
          <w:b/>
          <w:sz w:val="24"/>
          <w:szCs w:val="20"/>
        </w:rPr>
      </w:pPr>
      <w:r w:rsidRPr="00D5455B">
        <w:rPr>
          <w:rFonts w:asciiTheme="majorHAnsi" w:hAnsiTheme="majorHAnsi" w:cstheme="majorHAnsi"/>
          <w:b/>
          <w:sz w:val="24"/>
          <w:szCs w:val="20"/>
        </w:rPr>
        <w:t>BIDDER 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668"/>
      </w:tblGrid>
      <w:tr w:rsidR="00D62EB7" w:rsidRPr="00D5455B" w14:paraId="23FA1E51" w14:textId="77777777" w:rsidTr="00EF3453">
        <w:trPr>
          <w:jc w:val="center"/>
        </w:trPr>
        <w:tc>
          <w:tcPr>
            <w:tcW w:w="2160" w:type="dxa"/>
            <w:tcBorders>
              <w:left w:val="single" w:sz="4" w:space="0" w:color="auto"/>
            </w:tcBorders>
            <w:vAlign w:val="bottom"/>
          </w:tcPr>
          <w:p w14:paraId="40FA7094" w14:textId="77777777" w:rsidR="00D62EB7" w:rsidRPr="00D5455B" w:rsidRDefault="00D62EB7" w:rsidP="00EF3453">
            <w:pPr>
              <w:pStyle w:val="NoSpacing"/>
              <w:jc w:val="center"/>
              <w:rPr>
                <w:rFonts w:asciiTheme="majorHAnsi" w:hAnsiTheme="majorHAnsi" w:cstheme="majorHAnsi"/>
                <w:b/>
                <w:sz w:val="20"/>
                <w:szCs w:val="20"/>
              </w:rPr>
            </w:pPr>
            <w:r w:rsidRPr="00D5455B">
              <w:rPr>
                <w:rFonts w:asciiTheme="majorHAnsi" w:hAnsiTheme="majorHAnsi" w:cstheme="majorHAnsi"/>
                <w:b/>
                <w:sz w:val="20"/>
                <w:szCs w:val="20"/>
              </w:rPr>
              <w:t>Company Name</w:t>
            </w:r>
          </w:p>
        </w:tc>
        <w:tc>
          <w:tcPr>
            <w:tcW w:w="7668" w:type="dxa"/>
            <w:shd w:val="clear" w:color="auto" w:fill="DEEAF6"/>
            <w:vAlign w:val="bottom"/>
          </w:tcPr>
          <w:p w14:paraId="62BDBCA0" w14:textId="460725BA" w:rsidR="00D62EB7" w:rsidRPr="00D5455B" w:rsidRDefault="00D42DE3" w:rsidP="00EF3453">
            <w:pPr>
              <w:pStyle w:val="NoSpacing"/>
              <w:rPr>
                <w:rFonts w:asciiTheme="majorHAnsi" w:hAnsiTheme="majorHAnsi" w:cstheme="majorHAnsi"/>
                <w:sz w:val="24"/>
                <w:szCs w:val="24"/>
              </w:rPr>
            </w:pPr>
            <w:ins w:id="2" w:author="Katie Carnes" w:date="2021-05-18T10:56:00Z">
              <w:r>
                <w:rPr>
                  <w:rFonts w:asciiTheme="majorHAnsi" w:hAnsiTheme="majorHAnsi" w:cstheme="majorHAnsi"/>
                  <w:sz w:val="24"/>
                  <w:szCs w:val="24"/>
                </w:rPr>
                <w:t>Compass Minerals America Inc</w:t>
              </w:r>
            </w:ins>
          </w:p>
        </w:tc>
      </w:tr>
      <w:tr w:rsidR="00D62EB7" w:rsidRPr="00D5455B" w14:paraId="170EEEF7" w14:textId="77777777" w:rsidTr="00EF3453">
        <w:trPr>
          <w:jc w:val="center"/>
        </w:trPr>
        <w:tc>
          <w:tcPr>
            <w:tcW w:w="2160" w:type="dxa"/>
            <w:tcBorders>
              <w:left w:val="single" w:sz="4" w:space="0" w:color="auto"/>
            </w:tcBorders>
            <w:vAlign w:val="bottom"/>
          </w:tcPr>
          <w:p w14:paraId="4D69DB3F" w14:textId="77777777" w:rsidR="00D62EB7" w:rsidRPr="00D5455B" w:rsidRDefault="00D62EB7" w:rsidP="00EF3453">
            <w:pPr>
              <w:pStyle w:val="NoSpacing"/>
              <w:jc w:val="center"/>
              <w:rPr>
                <w:rFonts w:asciiTheme="majorHAnsi" w:hAnsiTheme="majorHAnsi" w:cstheme="majorHAnsi"/>
                <w:b/>
                <w:sz w:val="20"/>
                <w:szCs w:val="20"/>
              </w:rPr>
            </w:pPr>
            <w:r w:rsidRPr="00D5455B">
              <w:rPr>
                <w:rFonts w:asciiTheme="majorHAnsi" w:hAnsiTheme="majorHAnsi" w:cstheme="majorHAnsi"/>
                <w:b/>
                <w:sz w:val="20"/>
                <w:szCs w:val="20"/>
              </w:rPr>
              <w:t>Company Bidder ID#</w:t>
            </w:r>
          </w:p>
        </w:tc>
        <w:tc>
          <w:tcPr>
            <w:tcW w:w="7668" w:type="dxa"/>
            <w:shd w:val="clear" w:color="auto" w:fill="DEEAF6"/>
            <w:vAlign w:val="bottom"/>
          </w:tcPr>
          <w:p w14:paraId="710CE736" w14:textId="1DC94A2F" w:rsidR="00D62EB7" w:rsidRPr="00D5455B" w:rsidRDefault="00D42DE3" w:rsidP="00EF3453">
            <w:pPr>
              <w:pStyle w:val="NoSpacing"/>
              <w:rPr>
                <w:rFonts w:asciiTheme="majorHAnsi" w:hAnsiTheme="majorHAnsi" w:cstheme="majorHAnsi"/>
                <w:color w:val="000000"/>
                <w:sz w:val="24"/>
                <w:szCs w:val="24"/>
              </w:rPr>
            </w:pPr>
            <w:ins w:id="3" w:author="Katie Carnes" w:date="2021-05-18T10:58:00Z">
              <w:r>
                <w:rPr>
                  <w:rFonts w:asciiTheme="majorHAnsi" w:hAnsiTheme="majorHAnsi" w:cstheme="majorHAnsi"/>
                  <w:color w:val="000000"/>
                  <w:sz w:val="24"/>
                  <w:szCs w:val="24"/>
                </w:rPr>
                <w:t>EXT0000003631</w:t>
              </w:r>
            </w:ins>
          </w:p>
        </w:tc>
      </w:tr>
      <w:tr w:rsidR="00D62EB7" w:rsidRPr="00D5455B" w14:paraId="215027C1" w14:textId="77777777" w:rsidTr="00EF3453">
        <w:trPr>
          <w:jc w:val="center"/>
        </w:trPr>
        <w:tc>
          <w:tcPr>
            <w:tcW w:w="2160" w:type="dxa"/>
            <w:tcBorders>
              <w:left w:val="single" w:sz="4" w:space="0" w:color="auto"/>
            </w:tcBorders>
            <w:vAlign w:val="bottom"/>
          </w:tcPr>
          <w:p w14:paraId="32F24662" w14:textId="77777777" w:rsidR="00D62EB7" w:rsidRPr="00D5455B" w:rsidRDefault="00D62EB7" w:rsidP="00EF3453">
            <w:pPr>
              <w:pStyle w:val="NoSpacing"/>
              <w:jc w:val="center"/>
              <w:rPr>
                <w:rFonts w:asciiTheme="majorHAnsi" w:hAnsiTheme="majorHAnsi" w:cstheme="majorHAnsi"/>
                <w:b/>
                <w:sz w:val="20"/>
                <w:szCs w:val="20"/>
              </w:rPr>
            </w:pPr>
            <w:r w:rsidRPr="00D5455B">
              <w:rPr>
                <w:rFonts w:asciiTheme="majorHAnsi" w:hAnsiTheme="majorHAnsi" w:cstheme="majorHAnsi"/>
                <w:b/>
                <w:sz w:val="20"/>
                <w:szCs w:val="20"/>
              </w:rPr>
              <w:t>Contact Name/Title</w:t>
            </w:r>
          </w:p>
        </w:tc>
        <w:tc>
          <w:tcPr>
            <w:tcW w:w="7668" w:type="dxa"/>
            <w:shd w:val="clear" w:color="auto" w:fill="DEEAF6"/>
            <w:vAlign w:val="bottom"/>
          </w:tcPr>
          <w:p w14:paraId="1382F07A" w14:textId="49BB8195" w:rsidR="00D62EB7" w:rsidRPr="00D5455B" w:rsidRDefault="00D42DE3" w:rsidP="00EF3453">
            <w:pPr>
              <w:pStyle w:val="NoSpacing"/>
              <w:rPr>
                <w:rFonts w:asciiTheme="majorHAnsi" w:hAnsiTheme="majorHAnsi" w:cstheme="majorHAnsi"/>
                <w:color w:val="000000"/>
                <w:sz w:val="24"/>
                <w:szCs w:val="24"/>
              </w:rPr>
            </w:pPr>
            <w:ins w:id="4" w:author="Katie Carnes" w:date="2021-05-18T10:56:00Z">
              <w:r>
                <w:rPr>
                  <w:rFonts w:asciiTheme="majorHAnsi" w:hAnsiTheme="majorHAnsi" w:cstheme="majorHAnsi"/>
                  <w:color w:val="000000"/>
                  <w:sz w:val="24"/>
                  <w:szCs w:val="24"/>
                </w:rPr>
                <w:t>Sean Lierz – Sales Manager</w:t>
              </w:r>
            </w:ins>
          </w:p>
        </w:tc>
      </w:tr>
      <w:tr w:rsidR="00D62EB7" w:rsidRPr="00D5455B" w14:paraId="16008BA3" w14:textId="77777777" w:rsidTr="00EF3453">
        <w:trPr>
          <w:jc w:val="center"/>
        </w:trPr>
        <w:tc>
          <w:tcPr>
            <w:tcW w:w="2160" w:type="dxa"/>
            <w:tcBorders>
              <w:left w:val="single" w:sz="4" w:space="0" w:color="auto"/>
            </w:tcBorders>
            <w:vAlign w:val="bottom"/>
          </w:tcPr>
          <w:p w14:paraId="1B11C9C4" w14:textId="77777777" w:rsidR="00D62EB7" w:rsidRPr="00D5455B" w:rsidRDefault="00D62EB7" w:rsidP="00EF3453">
            <w:pPr>
              <w:pStyle w:val="NoSpacing"/>
              <w:jc w:val="center"/>
              <w:rPr>
                <w:rFonts w:asciiTheme="majorHAnsi" w:hAnsiTheme="majorHAnsi" w:cstheme="majorHAnsi"/>
                <w:b/>
                <w:sz w:val="20"/>
                <w:szCs w:val="20"/>
              </w:rPr>
            </w:pPr>
            <w:r w:rsidRPr="00D5455B">
              <w:rPr>
                <w:rFonts w:asciiTheme="majorHAnsi" w:hAnsiTheme="majorHAnsi" w:cstheme="majorHAnsi"/>
                <w:b/>
                <w:sz w:val="20"/>
                <w:szCs w:val="20"/>
              </w:rPr>
              <w:t>Contact Phone/Email</w:t>
            </w:r>
          </w:p>
        </w:tc>
        <w:tc>
          <w:tcPr>
            <w:tcW w:w="7668" w:type="dxa"/>
            <w:shd w:val="clear" w:color="auto" w:fill="DEEAF6"/>
            <w:vAlign w:val="bottom"/>
          </w:tcPr>
          <w:p w14:paraId="147635F4" w14:textId="04265E5A" w:rsidR="00D62EB7" w:rsidRPr="00D5455B" w:rsidRDefault="00D42DE3" w:rsidP="00EF3453">
            <w:pPr>
              <w:pStyle w:val="NoSpacing"/>
              <w:rPr>
                <w:rFonts w:asciiTheme="majorHAnsi" w:hAnsiTheme="majorHAnsi" w:cstheme="majorHAnsi"/>
                <w:color w:val="000000"/>
                <w:sz w:val="24"/>
                <w:szCs w:val="24"/>
              </w:rPr>
            </w:pPr>
            <w:ins w:id="5" w:author="Katie Carnes" w:date="2021-05-18T10:56:00Z">
              <w:r>
                <w:rPr>
                  <w:rFonts w:asciiTheme="majorHAnsi" w:hAnsiTheme="majorHAnsi" w:cstheme="majorHAnsi"/>
                  <w:color w:val="000000"/>
                  <w:sz w:val="24"/>
                  <w:szCs w:val="24"/>
                </w:rPr>
                <w:t>913/344/9330    lierzs@compassminerals.com</w:t>
              </w:r>
            </w:ins>
          </w:p>
        </w:tc>
      </w:tr>
    </w:tbl>
    <w:p w14:paraId="2DF9B652" w14:textId="77777777" w:rsidR="003F562B" w:rsidRPr="00D5455B" w:rsidRDefault="00F854B3" w:rsidP="00D62EB7">
      <w:pPr>
        <w:pStyle w:val="NoSpacing"/>
        <w:rPr>
          <w:rFonts w:asciiTheme="majorHAnsi" w:hAnsiTheme="majorHAnsi" w:cstheme="majorHAnsi"/>
          <w:sz w:val="20"/>
          <w:szCs w:val="20"/>
        </w:rPr>
      </w:pPr>
      <w:r w:rsidRPr="00D5455B">
        <w:rPr>
          <w:rFonts w:asciiTheme="majorHAnsi" w:hAnsiTheme="majorHAnsi" w:cstheme="majorHAnsi"/>
          <w:sz w:val="20"/>
          <w:szCs w:val="20"/>
        </w:rPr>
        <w:br/>
      </w:r>
    </w:p>
    <w:p w14:paraId="5FD433EA" w14:textId="362EB446" w:rsidR="00385345" w:rsidRPr="00D5455B" w:rsidRDefault="00D62EB7" w:rsidP="002F3B88">
      <w:pPr>
        <w:pStyle w:val="NoSpacing"/>
        <w:rPr>
          <w:rFonts w:asciiTheme="majorHAnsi" w:hAnsiTheme="majorHAnsi" w:cstheme="majorHAnsi"/>
        </w:rPr>
      </w:pPr>
      <w:r w:rsidRPr="00D5455B">
        <w:rPr>
          <w:rFonts w:asciiTheme="majorHAnsi" w:hAnsiTheme="majorHAnsi" w:cstheme="majorHAnsi"/>
          <w:b/>
        </w:rPr>
        <w:t xml:space="preserve">PLEASE IDENTIFY IF THE FOLLOWING PREFERENCES </w:t>
      </w:r>
      <w:proofErr w:type="gramStart"/>
      <w:r w:rsidRPr="00D5455B">
        <w:rPr>
          <w:rFonts w:asciiTheme="majorHAnsi" w:hAnsiTheme="majorHAnsi" w:cstheme="majorHAnsi"/>
          <w:b/>
        </w:rPr>
        <w:t>ARE CLAIMED</w:t>
      </w:r>
      <w:proofErr w:type="gramEnd"/>
      <w:r w:rsidRPr="00D5455B">
        <w:rPr>
          <w:rFonts w:asciiTheme="majorHAnsi" w:hAnsiTheme="majorHAnsi" w:cstheme="majorHAnsi"/>
          <w:b/>
        </w:rPr>
        <w:t xml:space="preserve"> IN THIS COMPLETED BID PACKAGE:</w:t>
      </w:r>
    </w:p>
    <w:tbl>
      <w:tblPr>
        <w:tblpPr w:leftFromText="180" w:rightFromText="180" w:vertAnchor="text" w:horzAnchor="page"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tblGrid>
      <w:tr w:rsidR="00385345" w:rsidRPr="00D5455B" w14:paraId="0FB93F4C" w14:textId="77777777" w:rsidTr="007948EB">
        <w:trPr>
          <w:trHeight w:val="506"/>
        </w:trPr>
        <w:tc>
          <w:tcPr>
            <w:tcW w:w="4338" w:type="dxa"/>
            <w:vAlign w:val="center"/>
          </w:tcPr>
          <w:p w14:paraId="6AD886D3" w14:textId="183AA5C4" w:rsidR="00385345" w:rsidRPr="00D5455B" w:rsidRDefault="00D42DE3" w:rsidP="00782029">
            <w:pPr>
              <w:pStyle w:val="NoSpacing"/>
              <w:rPr>
                <w:rFonts w:asciiTheme="majorHAnsi" w:hAnsiTheme="majorHAnsi" w:cstheme="majorHAnsi"/>
                <w:b/>
                <w:sz w:val="20"/>
              </w:rPr>
            </w:pPr>
            <w:ins w:id="6" w:author="Katie Carnes" w:date="2021-05-18T10:58:00Z">
              <w:r>
                <w:rPr>
                  <w:rFonts w:asciiTheme="majorHAnsi" w:hAnsiTheme="majorHAnsi" w:cstheme="majorHAnsi"/>
                  <w:b/>
                  <w:sz w:val="20"/>
                </w:rPr>
                <w:fldChar w:fldCharType="begin">
                  <w:ffData>
                    <w:name w:val=""/>
                    <w:enabled/>
                    <w:calcOnExit w:val="0"/>
                    <w:checkBox>
                      <w:sizeAuto/>
                      <w:default w:val="1"/>
                    </w:checkBox>
                  </w:ffData>
                </w:fldChar>
              </w:r>
              <w:r>
                <w:rPr>
                  <w:rFonts w:asciiTheme="majorHAnsi" w:hAnsiTheme="majorHAnsi" w:cstheme="majorHAnsi"/>
                  <w:b/>
                  <w:sz w:val="20"/>
                </w:rPr>
                <w:instrText xml:space="preserve"> FORMCHECKBOX </w:instrText>
              </w:r>
            </w:ins>
            <w:r w:rsidR="00F974E0">
              <w:rPr>
                <w:rFonts w:asciiTheme="majorHAnsi" w:hAnsiTheme="majorHAnsi" w:cstheme="majorHAnsi"/>
                <w:b/>
                <w:sz w:val="20"/>
              </w:rPr>
            </w:r>
            <w:r w:rsidR="00F974E0">
              <w:rPr>
                <w:rFonts w:asciiTheme="majorHAnsi" w:hAnsiTheme="majorHAnsi" w:cstheme="majorHAnsi"/>
                <w:b/>
                <w:sz w:val="20"/>
              </w:rPr>
              <w:fldChar w:fldCharType="separate"/>
            </w:r>
            <w:ins w:id="7" w:author="Katie Carnes" w:date="2021-05-18T10:58:00Z">
              <w:r>
                <w:rPr>
                  <w:rFonts w:asciiTheme="majorHAnsi" w:hAnsiTheme="majorHAnsi" w:cstheme="majorHAnsi"/>
                  <w:b/>
                  <w:sz w:val="20"/>
                </w:rPr>
                <w:fldChar w:fldCharType="end"/>
              </w:r>
            </w:ins>
            <w:del w:id="8" w:author="Katie Carnes" w:date="2021-05-18T10:58:00Z">
              <w:r w:rsidR="00385345" w:rsidRPr="00D5455B" w:rsidDel="00D42DE3">
                <w:rPr>
                  <w:rFonts w:asciiTheme="majorHAnsi" w:hAnsiTheme="majorHAnsi" w:cstheme="majorHAnsi"/>
                  <w:b/>
                  <w:sz w:val="20"/>
                </w:rPr>
                <w:fldChar w:fldCharType="begin">
                  <w:ffData>
                    <w:name w:val=""/>
                    <w:enabled/>
                    <w:calcOnExit w:val="0"/>
                    <w:checkBox>
                      <w:sizeAuto/>
                      <w:default w:val="0"/>
                    </w:checkBox>
                  </w:ffData>
                </w:fldChar>
              </w:r>
              <w:r w:rsidR="00385345" w:rsidRPr="00D5455B" w:rsidDel="00D42DE3">
                <w:rPr>
                  <w:rFonts w:asciiTheme="majorHAnsi" w:hAnsiTheme="majorHAnsi" w:cstheme="majorHAnsi"/>
                  <w:b/>
                  <w:sz w:val="20"/>
                </w:rPr>
                <w:delInstrText xml:space="preserve"> FORMCHECKBOX </w:delInstrText>
              </w:r>
              <w:r w:rsidR="00F974E0">
                <w:rPr>
                  <w:rFonts w:asciiTheme="majorHAnsi" w:hAnsiTheme="majorHAnsi" w:cstheme="majorHAnsi"/>
                  <w:b/>
                  <w:sz w:val="20"/>
                </w:rPr>
              </w:r>
              <w:r w:rsidR="00F974E0">
                <w:rPr>
                  <w:rFonts w:asciiTheme="majorHAnsi" w:hAnsiTheme="majorHAnsi" w:cstheme="majorHAnsi"/>
                  <w:b/>
                  <w:sz w:val="20"/>
                </w:rPr>
                <w:fldChar w:fldCharType="separate"/>
              </w:r>
              <w:r w:rsidR="00385345" w:rsidRPr="00D5455B" w:rsidDel="00D42DE3">
                <w:rPr>
                  <w:rFonts w:asciiTheme="majorHAnsi" w:hAnsiTheme="majorHAnsi" w:cstheme="majorHAnsi"/>
                  <w:b/>
                  <w:sz w:val="20"/>
                </w:rPr>
                <w:fldChar w:fldCharType="end"/>
              </w:r>
            </w:del>
            <w:r w:rsidR="00F854B3" w:rsidRPr="00D5455B">
              <w:rPr>
                <w:rFonts w:asciiTheme="majorHAnsi" w:hAnsiTheme="majorHAnsi" w:cstheme="majorHAnsi"/>
                <w:b/>
                <w:sz w:val="20"/>
              </w:rPr>
              <w:t xml:space="preserve"> U.S. Manufactured </w:t>
            </w:r>
            <w:r w:rsidR="00782029" w:rsidRPr="00D5455B">
              <w:rPr>
                <w:rFonts w:asciiTheme="majorHAnsi" w:hAnsiTheme="majorHAnsi" w:cstheme="majorHAnsi"/>
                <w:b/>
                <w:sz w:val="20"/>
              </w:rPr>
              <w:t>Preference</w:t>
            </w:r>
            <w:r w:rsidR="004709D9" w:rsidRPr="00D5455B">
              <w:rPr>
                <w:rFonts w:asciiTheme="majorHAnsi" w:hAnsiTheme="majorHAnsi" w:cstheme="majorHAnsi"/>
                <w:b/>
                <w:sz w:val="20"/>
              </w:rPr>
              <w:t xml:space="preserve"> (USMP)</w:t>
            </w:r>
          </w:p>
        </w:tc>
      </w:tr>
      <w:tr w:rsidR="004709D9" w:rsidRPr="00D5455B" w14:paraId="42FE840A" w14:textId="77777777" w:rsidTr="007948EB">
        <w:trPr>
          <w:trHeight w:val="506"/>
        </w:trPr>
        <w:tc>
          <w:tcPr>
            <w:tcW w:w="4338" w:type="dxa"/>
            <w:vAlign w:val="center"/>
          </w:tcPr>
          <w:p w14:paraId="6EA4CAA1" w14:textId="7BFD3BB9" w:rsidR="004709D9" w:rsidRPr="00D5455B" w:rsidRDefault="004709D9" w:rsidP="00782029">
            <w:pPr>
              <w:pStyle w:val="NoSpacing"/>
              <w:rPr>
                <w:rFonts w:asciiTheme="majorHAnsi" w:hAnsiTheme="majorHAnsi" w:cstheme="majorHAnsi"/>
                <w:b/>
                <w:sz w:val="20"/>
              </w:rPr>
            </w:pPr>
            <w:r w:rsidRPr="00D5455B">
              <w:rPr>
                <w:rFonts w:asciiTheme="majorHAnsi" w:hAnsiTheme="majorHAnsi" w:cstheme="majorHAnsi"/>
                <w:b/>
                <w:sz w:val="20"/>
              </w:rPr>
              <w:fldChar w:fldCharType="begin">
                <w:ffData>
                  <w:name w:val=""/>
                  <w:enabled/>
                  <w:calcOnExit w:val="0"/>
                  <w:checkBox>
                    <w:sizeAuto/>
                    <w:default w:val="0"/>
                  </w:checkBox>
                </w:ffData>
              </w:fldChar>
            </w:r>
            <w:r w:rsidRPr="00D5455B">
              <w:rPr>
                <w:rFonts w:asciiTheme="majorHAnsi" w:hAnsiTheme="majorHAnsi" w:cstheme="majorHAnsi"/>
                <w:b/>
                <w:sz w:val="20"/>
              </w:rPr>
              <w:instrText xml:space="preserve"> FORMCHECKBOX </w:instrText>
            </w:r>
            <w:r w:rsidR="00F974E0">
              <w:rPr>
                <w:rFonts w:asciiTheme="majorHAnsi" w:hAnsiTheme="majorHAnsi" w:cstheme="majorHAnsi"/>
                <w:b/>
                <w:sz w:val="20"/>
              </w:rPr>
            </w:r>
            <w:r w:rsidR="00F974E0">
              <w:rPr>
                <w:rFonts w:asciiTheme="majorHAnsi" w:hAnsiTheme="majorHAnsi" w:cstheme="majorHAnsi"/>
                <w:b/>
                <w:sz w:val="20"/>
              </w:rPr>
              <w:fldChar w:fldCharType="separate"/>
            </w:r>
            <w:r w:rsidRPr="00D5455B">
              <w:rPr>
                <w:rFonts w:asciiTheme="majorHAnsi" w:hAnsiTheme="majorHAnsi" w:cstheme="majorHAnsi"/>
                <w:b/>
                <w:sz w:val="20"/>
              </w:rPr>
              <w:fldChar w:fldCharType="end"/>
            </w:r>
            <w:r w:rsidRPr="00D5455B">
              <w:rPr>
                <w:rFonts w:asciiTheme="majorHAnsi" w:hAnsiTheme="majorHAnsi" w:cstheme="majorHAnsi"/>
                <w:b/>
                <w:sz w:val="20"/>
              </w:rPr>
              <w:t xml:space="preserve"> Indiana Manufacturing Preference (IMP)</w:t>
            </w:r>
          </w:p>
        </w:tc>
      </w:tr>
    </w:tbl>
    <w:p w14:paraId="50BDF6CA" w14:textId="77777777" w:rsidR="00385345" w:rsidRPr="00D5455B" w:rsidRDefault="00385345" w:rsidP="002F3B88">
      <w:pPr>
        <w:pStyle w:val="NoSpacing"/>
        <w:rPr>
          <w:rFonts w:asciiTheme="majorHAnsi" w:hAnsiTheme="majorHAnsi" w:cstheme="majorHAnsi"/>
          <w:sz w:val="20"/>
        </w:rPr>
      </w:pPr>
    </w:p>
    <w:p w14:paraId="22B1755B" w14:textId="77777777" w:rsidR="00385345" w:rsidRPr="00D5455B" w:rsidRDefault="00385345" w:rsidP="002F3B88">
      <w:pPr>
        <w:pStyle w:val="NoSpacing"/>
        <w:rPr>
          <w:rFonts w:asciiTheme="majorHAnsi" w:hAnsiTheme="majorHAnsi" w:cstheme="majorHAnsi"/>
          <w:sz w:val="20"/>
        </w:rPr>
      </w:pPr>
    </w:p>
    <w:p w14:paraId="0CEFF2F6" w14:textId="77777777" w:rsidR="00782029" w:rsidRPr="00D5455B" w:rsidRDefault="00782029" w:rsidP="002F3B88">
      <w:pPr>
        <w:pStyle w:val="NoSpacing"/>
        <w:rPr>
          <w:rFonts w:asciiTheme="majorHAnsi" w:hAnsiTheme="majorHAnsi" w:cstheme="majorHAnsi"/>
          <w:sz w:val="20"/>
        </w:rPr>
      </w:pPr>
    </w:p>
    <w:p w14:paraId="6C48851B" w14:textId="77777777" w:rsidR="00782029" w:rsidRPr="00D5455B" w:rsidRDefault="00782029" w:rsidP="002F3B88">
      <w:pPr>
        <w:pStyle w:val="NoSpacing"/>
        <w:rPr>
          <w:rFonts w:asciiTheme="majorHAnsi" w:hAnsiTheme="majorHAnsi" w:cstheme="majorHAnsi"/>
          <w:sz w:val="20"/>
        </w:rPr>
      </w:pPr>
    </w:p>
    <w:p w14:paraId="0E2B28C1" w14:textId="77777777" w:rsidR="004709D9" w:rsidRPr="00D5455B" w:rsidRDefault="004709D9" w:rsidP="00782029">
      <w:pPr>
        <w:pStyle w:val="NoSpacing"/>
        <w:jc w:val="center"/>
        <w:rPr>
          <w:rFonts w:asciiTheme="majorHAnsi" w:hAnsiTheme="majorHAnsi" w:cstheme="majorHAnsi"/>
        </w:rPr>
      </w:pPr>
    </w:p>
    <w:p w14:paraId="2F0A38B8" w14:textId="77777777" w:rsidR="004709D9" w:rsidRPr="00D5455B" w:rsidRDefault="004709D9" w:rsidP="00782029">
      <w:pPr>
        <w:pStyle w:val="NoSpacing"/>
        <w:jc w:val="center"/>
        <w:rPr>
          <w:rFonts w:asciiTheme="majorHAnsi" w:hAnsiTheme="majorHAnsi" w:cstheme="majorHAnsi"/>
        </w:rPr>
      </w:pPr>
    </w:p>
    <w:p w14:paraId="3527506D" w14:textId="171F83A6" w:rsidR="00385345" w:rsidRPr="00D5455B" w:rsidRDefault="00782029" w:rsidP="00782029">
      <w:pPr>
        <w:pStyle w:val="NoSpacing"/>
        <w:jc w:val="center"/>
        <w:rPr>
          <w:rFonts w:asciiTheme="majorHAnsi" w:hAnsiTheme="majorHAnsi" w:cstheme="majorHAnsi"/>
          <w:sz w:val="20"/>
        </w:rPr>
      </w:pPr>
      <w:r w:rsidRPr="00D5455B">
        <w:rPr>
          <w:rFonts w:asciiTheme="majorHAnsi" w:hAnsiTheme="majorHAnsi" w:cstheme="majorHAnsi"/>
        </w:rPr>
        <w:t xml:space="preserve">Please be advised only </w:t>
      </w:r>
      <w:r w:rsidRPr="00D5455B">
        <w:rPr>
          <w:rFonts w:asciiTheme="majorHAnsi" w:hAnsiTheme="majorHAnsi" w:cstheme="majorHAnsi"/>
          <w:u w:val="single"/>
        </w:rPr>
        <w:t>one</w:t>
      </w:r>
      <w:r w:rsidRPr="00D5455B">
        <w:rPr>
          <w:rFonts w:asciiTheme="majorHAnsi" w:hAnsiTheme="majorHAnsi" w:cstheme="majorHAnsi"/>
        </w:rPr>
        <w:t xml:space="preserve"> of the pricing preferences listed below may be claimed.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4275"/>
      </w:tblGrid>
      <w:tr w:rsidR="002F3B88" w:rsidRPr="00D5455B" w14:paraId="1194B693" w14:textId="77777777" w:rsidTr="004709D9">
        <w:trPr>
          <w:trHeight w:val="506"/>
          <w:jc w:val="center"/>
        </w:trPr>
        <w:tc>
          <w:tcPr>
            <w:tcW w:w="4320" w:type="dxa"/>
            <w:vAlign w:val="center"/>
          </w:tcPr>
          <w:p w14:paraId="756864DF" w14:textId="77777777" w:rsidR="004709D9" w:rsidRPr="00D5455B" w:rsidRDefault="00DD0F8A" w:rsidP="00DD0F8A">
            <w:pPr>
              <w:pStyle w:val="NoSpacing"/>
              <w:rPr>
                <w:rFonts w:asciiTheme="majorHAnsi" w:hAnsiTheme="majorHAnsi" w:cstheme="majorHAnsi"/>
                <w:b/>
                <w:sz w:val="20"/>
              </w:rPr>
            </w:pPr>
            <w:r w:rsidRPr="00D5455B">
              <w:rPr>
                <w:rFonts w:asciiTheme="majorHAnsi" w:hAnsiTheme="majorHAnsi" w:cstheme="majorHAnsi"/>
                <w:b/>
                <w:sz w:val="20"/>
              </w:rPr>
              <w:t xml:space="preserve"> </w:t>
            </w:r>
            <w:r w:rsidR="003F562B" w:rsidRPr="00D5455B">
              <w:rPr>
                <w:rFonts w:asciiTheme="majorHAnsi" w:hAnsiTheme="majorHAnsi" w:cstheme="majorHAnsi"/>
                <w:b/>
                <w:sz w:val="20"/>
              </w:rPr>
              <w:fldChar w:fldCharType="begin">
                <w:ffData>
                  <w:name w:val=""/>
                  <w:enabled/>
                  <w:calcOnExit w:val="0"/>
                  <w:checkBox>
                    <w:sizeAuto/>
                    <w:default w:val="0"/>
                  </w:checkBox>
                </w:ffData>
              </w:fldChar>
            </w:r>
            <w:r w:rsidR="003F562B" w:rsidRPr="00D5455B">
              <w:rPr>
                <w:rFonts w:asciiTheme="majorHAnsi" w:hAnsiTheme="majorHAnsi" w:cstheme="majorHAnsi"/>
                <w:b/>
                <w:sz w:val="20"/>
              </w:rPr>
              <w:instrText xml:space="preserve"> FORMCHECKBOX </w:instrText>
            </w:r>
            <w:r w:rsidR="00F974E0">
              <w:rPr>
                <w:rFonts w:asciiTheme="majorHAnsi" w:hAnsiTheme="majorHAnsi" w:cstheme="majorHAnsi"/>
                <w:b/>
                <w:sz w:val="20"/>
              </w:rPr>
            </w:r>
            <w:r w:rsidR="00F974E0">
              <w:rPr>
                <w:rFonts w:asciiTheme="majorHAnsi" w:hAnsiTheme="majorHAnsi" w:cstheme="majorHAnsi"/>
                <w:b/>
                <w:sz w:val="20"/>
              </w:rPr>
              <w:fldChar w:fldCharType="separate"/>
            </w:r>
            <w:r w:rsidR="003F562B" w:rsidRPr="00D5455B">
              <w:rPr>
                <w:rFonts w:asciiTheme="majorHAnsi" w:hAnsiTheme="majorHAnsi" w:cstheme="majorHAnsi"/>
                <w:b/>
                <w:sz w:val="20"/>
              </w:rPr>
              <w:fldChar w:fldCharType="end"/>
            </w:r>
            <w:r w:rsidR="003F562B" w:rsidRPr="00D5455B">
              <w:rPr>
                <w:rFonts w:asciiTheme="majorHAnsi" w:hAnsiTheme="majorHAnsi" w:cstheme="majorHAnsi"/>
                <w:b/>
                <w:sz w:val="20"/>
              </w:rPr>
              <w:t xml:space="preserve"> </w:t>
            </w:r>
            <w:r w:rsidR="002F3B88" w:rsidRPr="00D5455B">
              <w:rPr>
                <w:rFonts w:asciiTheme="majorHAnsi" w:hAnsiTheme="majorHAnsi" w:cstheme="majorHAnsi"/>
                <w:b/>
                <w:sz w:val="20"/>
              </w:rPr>
              <w:t>Indiana Business Preference (IBP)</w:t>
            </w:r>
            <w:r w:rsidR="004709D9" w:rsidRPr="00D5455B">
              <w:rPr>
                <w:rFonts w:asciiTheme="majorHAnsi" w:hAnsiTheme="majorHAnsi" w:cstheme="majorHAnsi"/>
                <w:b/>
                <w:sz w:val="20"/>
              </w:rPr>
              <w:t xml:space="preserve">  </w:t>
            </w:r>
          </w:p>
          <w:p w14:paraId="37722D78" w14:textId="29F31423" w:rsidR="002F3B88" w:rsidRPr="00D5455B" w:rsidRDefault="004709D9" w:rsidP="00DD0F8A">
            <w:pPr>
              <w:pStyle w:val="NoSpacing"/>
              <w:rPr>
                <w:rFonts w:asciiTheme="majorHAnsi" w:hAnsiTheme="majorHAnsi" w:cstheme="majorHAnsi"/>
                <w:b/>
                <w:sz w:val="20"/>
              </w:rPr>
            </w:pPr>
            <w:r w:rsidRPr="00D5455B">
              <w:rPr>
                <w:rFonts w:asciiTheme="majorHAnsi" w:hAnsiTheme="majorHAnsi" w:cstheme="majorHAnsi"/>
                <w:b/>
                <w:sz w:val="20"/>
              </w:rPr>
              <w:t xml:space="preserve">                (also called Buy Indiana)</w:t>
            </w:r>
          </w:p>
        </w:tc>
        <w:tc>
          <w:tcPr>
            <w:tcW w:w="4275" w:type="dxa"/>
          </w:tcPr>
          <w:p w14:paraId="32472C7C" w14:textId="77777777" w:rsidR="002F3B88" w:rsidRPr="00D5455B" w:rsidRDefault="002F3B88" w:rsidP="002F3B88">
            <w:pPr>
              <w:pStyle w:val="NoSpacing"/>
              <w:rPr>
                <w:rFonts w:asciiTheme="majorHAnsi" w:hAnsiTheme="majorHAnsi" w:cstheme="majorHAnsi"/>
                <w:b/>
                <w:sz w:val="20"/>
              </w:rPr>
            </w:pPr>
          </w:p>
          <w:p w14:paraId="6F826D5B" w14:textId="77777777" w:rsidR="002F3B88" w:rsidRPr="00D5455B" w:rsidRDefault="002F3B88" w:rsidP="002F3B88">
            <w:pPr>
              <w:pStyle w:val="NoSpacing"/>
              <w:rPr>
                <w:rFonts w:asciiTheme="majorHAnsi" w:hAnsiTheme="majorHAnsi" w:cstheme="majorHAnsi"/>
                <w:b/>
                <w:sz w:val="20"/>
              </w:rPr>
            </w:pPr>
            <w:r w:rsidRPr="00D5455B">
              <w:rPr>
                <w:rFonts w:asciiTheme="majorHAnsi" w:hAnsiTheme="majorHAnsi" w:cstheme="majorHAnsi"/>
                <w:b/>
                <w:sz w:val="20"/>
              </w:rPr>
              <w:fldChar w:fldCharType="begin">
                <w:ffData>
                  <w:name w:val=""/>
                  <w:enabled/>
                  <w:calcOnExit w:val="0"/>
                  <w:checkBox>
                    <w:sizeAuto/>
                    <w:default w:val="0"/>
                  </w:checkBox>
                </w:ffData>
              </w:fldChar>
            </w:r>
            <w:r w:rsidRPr="00D5455B">
              <w:rPr>
                <w:rFonts w:asciiTheme="majorHAnsi" w:hAnsiTheme="majorHAnsi" w:cstheme="majorHAnsi"/>
                <w:b/>
                <w:sz w:val="20"/>
              </w:rPr>
              <w:instrText xml:space="preserve"> FORMCHECKBOX </w:instrText>
            </w:r>
            <w:r w:rsidR="00F974E0">
              <w:rPr>
                <w:rFonts w:asciiTheme="majorHAnsi" w:hAnsiTheme="majorHAnsi" w:cstheme="majorHAnsi"/>
                <w:b/>
                <w:sz w:val="20"/>
              </w:rPr>
            </w:r>
            <w:r w:rsidR="00F974E0">
              <w:rPr>
                <w:rFonts w:asciiTheme="majorHAnsi" w:hAnsiTheme="majorHAnsi" w:cstheme="majorHAnsi"/>
                <w:b/>
                <w:sz w:val="20"/>
              </w:rPr>
              <w:fldChar w:fldCharType="separate"/>
            </w:r>
            <w:r w:rsidRPr="00D5455B">
              <w:rPr>
                <w:rFonts w:asciiTheme="majorHAnsi" w:hAnsiTheme="majorHAnsi" w:cstheme="majorHAnsi"/>
                <w:b/>
                <w:sz w:val="20"/>
              </w:rPr>
              <w:fldChar w:fldCharType="end"/>
            </w:r>
            <w:r w:rsidRPr="00D5455B">
              <w:rPr>
                <w:rFonts w:asciiTheme="majorHAnsi" w:hAnsiTheme="majorHAnsi" w:cstheme="majorHAnsi"/>
                <w:b/>
                <w:sz w:val="20"/>
              </w:rPr>
              <w:t xml:space="preserve"> Indiana Small Business Preference (ISBP)</w:t>
            </w:r>
          </w:p>
          <w:p w14:paraId="79AA33DE" w14:textId="77777777" w:rsidR="002F3B88" w:rsidRPr="00D5455B" w:rsidRDefault="002F3B88" w:rsidP="002F3B88">
            <w:pPr>
              <w:pStyle w:val="NoSpacing"/>
              <w:jc w:val="center"/>
              <w:rPr>
                <w:rFonts w:asciiTheme="majorHAnsi" w:hAnsiTheme="majorHAnsi" w:cstheme="majorHAnsi"/>
                <w:b/>
                <w:sz w:val="20"/>
              </w:rPr>
            </w:pPr>
          </w:p>
        </w:tc>
      </w:tr>
    </w:tbl>
    <w:p w14:paraId="112CE0AC" w14:textId="77777777" w:rsidR="00D62EB7" w:rsidRPr="00D5455B" w:rsidRDefault="00F854B3" w:rsidP="00D62EB7">
      <w:pPr>
        <w:pStyle w:val="NoSpacing"/>
        <w:rPr>
          <w:rFonts w:asciiTheme="majorHAnsi" w:hAnsiTheme="majorHAnsi" w:cstheme="majorHAnsi"/>
        </w:rPr>
      </w:pPr>
      <w:r w:rsidRPr="00D5455B">
        <w:rPr>
          <w:rFonts w:asciiTheme="majorHAnsi" w:hAnsiTheme="majorHAnsi" w:cstheme="majorHAnsi"/>
        </w:rPr>
        <w:br/>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8"/>
        <w:gridCol w:w="5352"/>
      </w:tblGrid>
      <w:tr w:rsidR="00D62EB7" w:rsidRPr="00D5455B" w14:paraId="6FA2F729" w14:textId="77777777" w:rsidTr="00101C3A">
        <w:trPr>
          <w:trHeight w:val="506"/>
        </w:trPr>
        <w:tc>
          <w:tcPr>
            <w:tcW w:w="10790" w:type="dxa"/>
            <w:gridSpan w:val="2"/>
            <w:tcBorders>
              <w:right w:val="single" w:sz="4" w:space="0" w:color="auto"/>
            </w:tcBorders>
            <w:shd w:val="clear" w:color="auto" w:fill="D9D9D9"/>
            <w:vAlign w:val="center"/>
          </w:tcPr>
          <w:p w14:paraId="01B3F3F7" w14:textId="69556793" w:rsidR="00D62EB7" w:rsidRPr="00D5455B" w:rsidRDefault="00D62EB7" w:rsidP="00101C3A">
            <w:pPr>
              <w:spacing w:after="0" w:line="240" w:lineRule="auto"/>
              <w:jc w:val="center"/>
              <w:rPr>
                <w:rFonts w:asciiTheme="majorHAnsi" w:hAnsiTheme="majorHAnsi" w:cstheme="majorHAnsi"/>
                <w:b/>
                <w:sz w:val="20"/>
              </w:rPr>
            </w:pPr>
            <w:r w:rsidRPr="00D5455B">
              <w:rPr>
                <w:rFonts w:asciiTheme="majorHAnsi" w:hAnsiTheme="majorHAnsi" w:cstheme="majorHAnsi"/>
                <w:b/>
                <w:sz w:val="28"/>
              </w:rPr>
              <w:t xml:space="preserve">BELOW IS A CHECKLIST OF ITEMS TO BE INCLUDED IN THE BID SUBMISSION. </w:t>
            </w:r>
            <w:r w:rsidR="00101C3A" w:rsidRPr="00D5455B">
              <w:rPr>
                <w:rFonts w:asciiTheme="majorHAnsi" w:hAnsiTheme="majorHAnsi" w:cstheme="majorHAnsi"/>
                <w:b/>
                <w:sz w:val="28"/>
              </w:rPr>
              <w:t xml:space="preserve"> </w:t>
            </w:r>
            <w:r w:rsidRPr="00D5455B">
              <w:rPr>
                <w:rFonts w:asciiTheme="majorHAnsi" w:hAnsiTheme="majorHAnsi" w:cstheme="majorHAnsi"/>
                <w:b/>
                <w:sz w:val="28"/>
              </w:rPr>
              <w:t>FAILURE TO COMPLETE ALL REQUESTED ITEMS MAY RESULT IN REJECTION OF THE BID.</w:t>
            </w:r>
          </w:p>
        </w:tc>
      </w:tr>
      <w:tr w:rsidR="00D62EB7" w:rsidRPr="00D5455B" w14:paraId="6F757C9A" w14:textId="77777777" w:rsidTr="00101C3A">
        <w:trPr>
          <w:trHeight w:val="1115"/>
        </w:trPr>
        <w:tc>
          <w:tcPr>
            <w:tcW w:w="5438" w:type="dxa"/>
            <w:vAlign w:val="center"/>
          </w:tcPr>
          <w:p w14:paraId="59F0D515" w14:textId="2B1B2FFC" w:rsidR="00D62EB7" w:rsidRPr="00D5455B" w:rsidRDefault="000D0CEF" w:rsidP="00101C3A">
            <w:pPr>
              <w:spacing w:after="0" w:line="240" w:lineRule="auto"/>
              <w:rPr>
                <w:rFonts w:asciiTheme="majorHAnsi" w:hAnsiTheme="majorHAnsi" w:cstheme="majorHAnsi"/>
                <w:b/>
                <w:sz w:val="20"/>
                <w:szCs w:val="20"/>
              </w:rPr>
            </w:pPr>
            <w:ins w:id="9" w:author="Brenda Blunt" w:date="2021-05-19T07:29:00Z">
              <w:r>
                <w:rPr>
                  <w:rFonts w:asciiTheme="majorHAnsi" w:hAnsiTheme="majorHAnsi" w:cstheme="majorHAnsi"/>
                  <w:b/>
                  <w:sz w:val="20"/>
                  <w:szCs w:val="20"/>
                </w:rPr>
                <w:fldChar w:fldCharType="begin">
                  <w:ffData>
                    <w:name w:val=""/>
                    <w:enabled/>
                    <w:calcOnExit w:val="0"/>
                    <w:checkBox>
                      <w:sizeAuto/>
                      <w:default w:val="1"/>
                    </w:checkBox>
                  </w:ffData>
                </w:fldChar>
              </w:r>
              <w:r>
                <w:rPr>
                  <w:rFonts w:asciiTheme="majorHAnsi" w:hAnsiTheme="majorHAnsi" w:cstheme="majorHAnsi"/>
                  <w:b/>
                  <w:sz w:val="20"/>
                  <w:szCs w:val="20"/>
                </w:rPr>
                <w:instrText xml:space="preserve"> FORMCHECKBOX </w:instrText>
              </w:r>
              <w:r>
                <w:rPr>
                  <w:rFonts w:asciiTheme="majorHAnsi" w:hAnsiTheme="majorHAnsi" w:cstheme="majorHAnsi"/>
                  <w:b/>
                  <w:sz w:val="20"/>
                  <w:szCs w:val="20"/>
                </w:rPr>
              </w:r>
              <w:r>
                <w:rPr>
                  <w:rFonts w:asciiTheme="majorHAnsi" w:hAnsiTheme="majorHAnsi" w:cstheme="majorHAnsi"/>
                  <w:b/>
                  <w:sz w:val="20"/>
                  <w:szCs w:val="20"/>
                </w:rPr>
                <w:fldChar w:fldCharType="end"/>
              </w:r>
            </w:ins>
            <w:del w:id="10" w:author="Brenda Blunt" w:date="2021-05-19T07:29:00Z">
              <w:r w:rsidR="00D62EB7" w:rsidRPr="00D5455B" w:rsidDel="000D0CEF">
                <w:rPr>
                  <w:rFonts w:asciiTheme="majorHAnsi" w:hAnsiTheme="majorHAnsi" w:cstheme="majorHAnsi"/>
                  <w:b/>
                  <w:sz w:val="20"/>
                  <w:szCs w:val="20"/>
                </w:rPr>
                <w:fldChar w:fldCharType="begin">
                  <w:ffData>
                    <w:name w:val=""/>
                    <w:enabled/>
                    <w:calcOnExit w:val="0"/>
                    <w:checkBox>
                      <w:sizeAuto/>
                      <w:default w:val="0"/>
                    </w:checkBox>
                  </w:ffData>
                </w:fldChar>
              </w:r>
              <w:r w:rsidR="00D62EB7" w:rsidRPr="00D5455B" w:rsidDel="000D0CEF">
                <w:rPr>
                  <w:rFonts w:asciiTheme="majorHAnsi" w:hAnsiTheme="majorHAnsi" w:cstheme="majorHAnsi"/>
                  <w:b/>
                  <w:sz w:val="20"/>
                  <w:szCs w:val="20"/>
                </w:rPr>
                <w:delInstrText xml:space="preserve"> FORMCHECKBOX </w:delInstrText>
              </w:r>
              <w:r w:rsidR="00F974E0" w:rsidDel="000D0CEF">
                <w:rPr>
                  <w:rFonts w:asciiTheme="majorHAnsi" w:hAnsiTheme="majorHAnsi" w:cstheme="majorHAnsi"/>
                  <w:b/>
                  <w:sz w:val="20"/>
                  <w:szCs w:val="20"/>
                </w:rPr>
              </w:r>
              <w:r w:rsidR="00F974E0" w:rsidDel="000D0CEF">
                <w:rPr>
                  <w:rFonts w:asciiTheme="majorHAnsi" w:hAnsiTheme="majorHAnsi" w:cstheme="majorHAnsi"/>
                  <w:b/>
                  <w:sz w:val="20"/>
                  <w:szCs w:val="20"/>
                </w:rPr>
                <w:fldChar w:fldCharType="separate"/>
              </w:r>
              <w:r w:rsidR="00D62EB7" w:rsidRPr="00D5455B" w:rsidDel="000D0CEF">
                <w:rPr>
                  <w:rFonts w:asciiTheme="majorHAnsi" w:hAnsiTheme="majorHAnsi" w:cstheme="majorHAnsi"/>
                  <w:b/>
                  <w:sz w:val="20"/>
                  <w:szCs w:val="20"/>
                </w:rPr>
                <w:fldChar w:fldCharType="end"/>
              </w:r>
            </w:del>
            <w:r w:rsidR="00D62EB7" w:rsidRPr="00D5455B">
              <w:rPr>
                <w:rFonts w:asciiTheme="majorHAnsi" w:hAnsiTheme="majorHAnsi" w:cstheme="majorHAnsi"/>
                <w:b/>
                <w:sz w:val="20"/>
                <w:szCs w:val="20"/>
              </w:rPr>
              <w:t xml:space="preserve"> Completed Bid Information Cover Sheet</w:t>
            </w:r>
          </w:p>
        </w:tc>
        <w:tc>
          <w:tcPr>
            <w:tcW w:w="5352" w:type="dxa"/>
            <w:tcBorders>
              <w:right w:val="single" w:sz="4" w:space="0" w:color="auto"/>
            </w:tcBorders>
            <w:vAlign w:val="center"/>
          </w:tcPr>
          <w:p w14:paraId="072B7AD9" w14:textId="77777777" w:rsidR="00D62EB7" w:rsidRPr="00D5455B" w:rsidRDefault="00D62EB7" w:rsidP="00101C3A">
            <w:pPr>
              <w:spacing w:after="0" w:line="240" w:lineRule="auto"/>
              <w:rPr>
                <w:rFonts w:asciiTheme="majorHAnsi" w:hAnsiTheme="majorHAnsi" w:cstheme="majorHAnsi"/>
                <w:b/>
                <w:sz w:val="20"/>
                <w:szCs w:val="20"/>
              </w:rPr>
            </w:pPr>
          </w:p>
          <w:p w14:paraId="2A147FBF" w14:textId="51CF470A" w:rsidR="00D62EB7" w:rsidRPr="00D5455B" w:rsidRDefault="00F974E0" w:rsidP="00101C3A">
            <w:pPr>
              <w:spacing w:after="0" w:line="240" w:lineRule="auto"/>
              <w:rPr>
                <w:rFonts w:asciiTheme="majorHAnsi" w:hAnsiTheme="majorHAnsi" w:cstheme="majorHAnsi"/>
                <w:b/>
                <w:sz w:val="20"/>
                <w:szCs w:val="20"/>
              </w:rPr>
            </w:pPr>
            <w:ins w:id="11" w:author="Brenda Blunt" w:date="2021-05-19T07:34:00Z">
              <w:r>
                <w:rPr>
                  <w:rFonts w:asciiTheme="majorHAnsi" w:hAnsiTheme="majorHAnsi" w:cstheme="majorHAnsi"/>
                  <w:b/>
                  <w:sz w:val="20"/>
                  <w:szCs w:val="20"/>
                </w:rPr>
                <w:fldChar w:fldCharType="begin">
                  <w:ffData>
                    <w:name w:val=""/>
                    <w:enabled/>
                    <w:calcOnExit w:val="0"/>
                    <w:checkBox>
                      <w:sizeAuto/>
                      <w:default w:val="1"/>
                    </w:checkBox>
                  </w:ffData>
                </w:fldChar>
              </w:r>
              <w:r>
                <w:rPr>
                  <w:rFonts w:asciiTheme="majorHAnsi" w:hAnsiTheme="majorHAnsi" w:cstheme="majorHAnsi"/>
                  <w:b/>
                  <w:sz w:val="20"/>
                  <w:szCs w:val="20"/>
                </w:rPr>
                <w:instrText xml:space="preserve"> FORMCHECKBOX </w:instrText>
              </w:r>
              <w:r>
                <w:rPr>
                  <w:rFonts w:asciiTheme="majorHAnsi" w:hAnsiTheme="majorHAnsi" w:cstheme="majorHAnsi"/>
                  <w:b/>
                  <w:sz w:val="20"/>
                  <w:szCs w:val="20"/>
                </w:rPr>
              </w:r>
              <w:r>
                <w:rPr>
                  <w:rFonts w:asciiTheme="majorHAnsi" w:hAnsiTheme="majorHAnsi" w:cstheme="majorHAnsi"/>
                  <w:b/>
                  <w:sz w:val="20"/>
                  <w:szCs w:val="20"/>
                </w:rPr>
                <w:fldChar w:fldCharType="end"/>
              </w:r>
            </w:ins>
            <w:del w:id="12" w:author="Brenda Blunt" w:date="2021-05-19T07:34:00Z">
              <w:r w:rsidR="00D62EB7" w:rsidRPr="00D5455B" w:rsidDel="00F974E0">
                <w:rPr>
                  <w:rFonts w:asciiTheme="majorHAnsi" w:hAnsiTheme="majorHAnsi" w:cstheme="majorHAnsi"/>
                  <w:b/>
                  <w:sz w:val="20"/>
                  <w:szCs w:val="20"/>
                </w:rPr>
                <w:fldChar w:fldCharType="begin">
                  <w:ffData>
                    <w:name w:val=""/>
                    <w:enabled/>
                    <w:calcOnExit w:val="0"/>
                    <w:checkBox>
                      <w:sizeAuto/>
                      <w:default w:val="0"/>
                    </w:checkBox>
                  </w:ffData>
                </w:fldChar>
              </w:r>
              <w:r w:rsidR="00D62EB7" w:rsidRPr="00D5455B" w:rsidDel="00F974E0">
                <w:rPr>
                  <w:rFonts w:asciiTheme="majorHAnsi" w:hAnsiTheme="majorHAnsi" w:cstheme="majorHAnsi"/>
                  <w:b/>
                  <w:sz w:val="20"/>
                  <w:szCs w:val="20"/>
                </w:rPr>
                <w:delInstrText xml:space="preserve"> FORMCHECKBOX </w:delInstrText>
              </w:r>
              <w:r w:rsidDel="00F974E0">
                <w:rPr>
                  <w:rFonts w:asciiTheme="majorHAnsi" w:hAnsiTheme="majorHAnsi" w:cstheme="majorHAnsi"/>
                  <w:b/>
                  <w:sz w:val="20"/>
                  <w:szCs w:val="20"/>
                </w:rPr>
              </w:r>
              <w:r w:rsidDel="00F974E0">
                <w:rPr>
                  <w:rFonts w:asciiTheme="majorHAnsi" w:hAnsiTheme="majorHAnsi" w:cstheme="majorHAnsi"/>
                  <w:b/>
                  <w:sz w:val="20"/>
                  <w:szCs w:val="20"/>
                </w:rPr>
                <w:fldChar w:fldCharType="separate"/>
              </w:r>
              <w:r w:rsidR="00D62EB7" w:rsidRPr="00D5455B" w:rsidDel="00F974E0">
                <w:rPr>
                  <w:rFonts w:asciiTheme="majorHAnsi" w:hAnsiTheme="majorHAnsi" w:cstheme="majorHAnsi"/>
                  <w:b/>
                  <w:sz w:val="20"/>
                  <w:szCs w:val="20"/>
                </w:rPr>
                <w:fldChar w:fldCharType="end"/>
              </w:r>
            </w:del>
            <w:r w:rsidR="00D62EB7" w:rsidRPr="00D5455B">
              <w:rPr>
                <w:rFonts w:asciiTheme="majorHAnsi" w:hAnsiTheme="majorHAnsi" w:cstheme="majorHAnsi"/>
                <w:b/>
                <w:sz w:val="20"/>
                <w:szCs w:val="20"/>
              </w:rPr>
              <w:t xml:space="preserve"> Completed Bid List in original </w:t>
            </w:r>
            <w:r w:rsidR="00D62EB7" w:rsidRPr="00D5455B">
              <w:rPr>
                <w:rFonts w:asciiTheme="majorHAnsi" w:hAnsiTheme="majorHAnsi" w:cstheme="majorHAnsi"/>
                <w:b/>
                <w:sz w:val="20"/>
                <w:szCs w:val="20"/>
                <w:u w:val="single"/>
              </w:rPr>
              <w:t>EXCEL</w:t>
            </w:r>
            <w:r w:rsidR="00D62EB7" w:rsidRPr="00D5455B">
              <w:rPr>
                <w:rFonts w:asciiTheme="majorHAnsi" w:hAnsiTheme="majorHAnsi" w:cstheme="majorHAnsi"/>
                <w:b/>
                <w:sz w:val="20"/>
                <w:szCs w:val="20"/>
              </w:rPr>
              <w:t xml:space="preserve"> format (NO PDFs)</w:t>
            </w:r>
            <w:r w:rsidR="00D62EB7" w:rsidRPr="00D5455B">
              <w:rPr>
                <w:rFonts w:asciiTheme="majorHAnsi" w:hAnsiTheme="majorHAnsi" w:cstheme="majorHAnsi"/>
                <w:b/>
                <w:sz w:val="20"/>
                <w:szCs w:val="20"/>
              </w:rPr>
              <w:br/>
            </w:r>
          </w:p>
        </w:tc>
      </w:tr>
      <w:tr w:rsidR="00D62EB7" w:rsidRPr="00D5455B" w14:paraId="42BC2C8C" w14:textId="77777777" w:rsidTr="00101C3A">
        <w:trPr>
          <w:trHeight w:val="1637"/>
        </w:trPr>
        <w:tc>
          <w:tcPr>
            <w:tcW w:w="5438" w:type="dxa"/>
            <w:vMerge w:val="restart"/>
          </w:tcPr>
          <w:p w14:paraId="093A2552" w14:textId="77777777" w:rsidR="00D62EB7" w:rsidRPr="00D5455B" w:rsidRDefault="00D62EB7" w:rsidP="00101C3A">
            <w:pPr>
              <w:spacing w:after="0" w:line="240" w:lineRule="auto"/>
              <w:jc w:val="right"/>
              <w:rPr>
                <w:rFonts w:asciiTheme="majorHAnsi" w:hAnsiTheme="majorHAnsi" w:cstheme="majorHAnsi"/>
                <w:b/>
                <w:sz w:val="20"/>
                <w:szCs w:val="20"/>
              </w:rPr>
            </w:pPr>
          </w:p>
          <w:p w14:paraId="16B67A8E" w14:textId="4AF72FBA" w:rsidR="00D62EB7" w:rsidRPr="00D5455B" w:rsidRDefault="00F974E0" w:rsidP="00101C3A">
            <w:pPr>
              <w:spacing w:after="0" w:line="240" w:lineRule="auto"/>
              <w:rPr>
                <w:rFonts w:asciiTheme="majorHAnsi" w:hAnsiTheme="majorHAnsi" w:cstheme="majorHAnsi"/>
                <w:sz w:val="20"/>
                <w:szCs w:val="20"/>
              </w:rPr>
            </w:pPr>
            <w:ins w:id="13" w:author="Brenda Blunt" w:date="2021-05-19T07:34:00Z">
              <w:r>
                <w:rPr>
                  <w:rFonts w:asciiTheme="majorHAnsi" w:hAnsiTheme="majorHAnsi" w:cstheme="majorHAnsi"/>
                  <w:b/>
                  <w:sz w:val="20"/>
                  <w:szCs w:val="20"/>
                </w:rPr>
                <w:fldChar w:fldCharType="begin">
                  <w:ffData>
                    <w:name w:val=""/>
                    <w:enabled/>
                    <w:calcOnExit w:val="0"/>
                    <w:checkBox>
                      <w:sizeAuto/>
                      <w:default w:val="1"/>
                    </w:checkBox>
                  </w:ffData>
                </w:fldChar>
              </w:r>
              <w:r>
                <w:rPr>
                  <w:rFonts w:asciiTheme="majorHAnsi" w:hAnsiTheme="majorHAnsi" w:cstheme="majorHAnsi"/>
                  <w:b/>
                  <w:sz w:val="20"/>
                  <w:szCs w:val="20"/>
                </w:rPr>
                <w:instrText xml:space="preserve"> FORMCHECKBOX </w:instrText>
              </w:r>
              <w:r>
                <w:rPr>
                  <w:rFonts w:asciiTheme="majorHAnsi" w:hAnsiTheme="majorHAnsi" w:cstheme="majorHAnsi"/>
                  <w:b/>
                  <w:sz w:val="20"/>
                  <w:szCs w:val="20"/>
                </w:rPr>
              </w:r>
              <w:r>
                <w:rPr>
                  <w:rFonts w:asciiTheme="majorHAnsi" w:hAnsiTheme="majorHAnsi" w:cstheme="majorHAnsi"/>
                  <w:b/>
                  <w:sz w:val="20"/>
                  <w:szCs w:val="20"/>
                </w:rPr>
                <w:fldChar w:fldCharType="end"/>
              </w:r>
            </w:ins>
            <w:del w:id="14" w:author="Brenda Blunt" w:date="2021-05-19T07:34:00Z">
              <w:r w:rsidR="00D62EB7" w:rsidRPr="00D5455B" w:rsidDel="00F974E0">
                <w:rPr>
                  <w:rFonts w:asciiTheme="majorHAnsi" w:hAnsiTheme="majorHAnsi" w:cstheme="majorHAnsi"/>
                  <w:b/>
                  <w:sz w:val="20"/>
                  <w:szCs w:val="20"/>
                </w:rPr>
                <w:fldChar w:fldCharType="begin">
                  <w:ffData>
                    <w:name w:val=""/>
                    <w:enabled/>
                    <w:calcOnExit w:val="0"/>
                    <w:checkBox>
                      <w:sizeAuto/>
                      <w:default w:val="0"/>
                    </w:checkBox>
                  </w:ffData>
                </w:fldChar>
              </w:r>
              <w:r w:rsidR="00D62EB7" w:rsidRPr="00D5455B" w:rsidDel="00F974E0">
                <w:rPr>
                  <w:rFonts w:asciiTheme="majorHAnsi" w:hAnsiTheme="majorHAnsi" w:cstheme="majorHAnsi"/>
                  <w:b/>
                  <w:sz w:val="20"/>
                  <w:szCs w:val="20"/>
                </w:rPr>
                <w:delInstrText xml:space="preserve"> FORMCHECKBOX </w:delInstrText>
              </w:r>
              <w:r w:rsidDel="00F974E0">
                <w:rPr>
                  <w:rFonts w:asciiTheme="majorHAnsi" w:hAnsiTheme="majorHAnsi" w:cstheme="majorHAnsi"/>
                  <w:b/>
                  <w:sz w:val="20"/>
                  <w:szCs w:val="20"/>
                </w:rPr>
              </w:r>
              <w:r w:rsidDel="00F974E0">
                <w:rPr>
                  <w:rFonts w:asciiTheme="majorHAnsi" w:hAnsiTheme="majorHAnsi" w:cstheme="majorHAnsi"/>
                  <w:b/>
                  <w:sz w:val="20"/>
                  <w:szCs w:val="20"/>
                </w:rPr>
                <w:fldChar w:fldCharType="separate"/>
              </w:r>
              <w:r w:rsidR="00D62EB7" w:rsidRPr="00D5455B" w:rsidDel="00F974E0">
                <w:rPr>
                  <w:rFonts w:asciiTheme="majorHAnsi" w:hAnsiTheme="majorHAnsi" w:cstheme="majorHAnsi"/>
                  <w:b/>
                  <w:sz w:val="20"/>
                  <w:szCs w:val="20"/>
                </w:rPr>
                <w:fldChar w:fldCharType="end"/>
              </w:r>
            </w:del>
            <w:r w:rsidR="00D62EB7" w:rsidRPr="00D5455B">
              <w:rPr>
                <w:rFonts w:asciiTheme="majorHAnsi" w:hAnsiTheme="majorHAnsi" w:cstheme="majorHAnsi"/>
                <w:b/>
                <w:sz w:val="20"/>
                <w:szCs w:val="20"/>
              </w:rPr>
              <w:t xml:space="preserve"> Completed Bid Package, containing the following:</w:t>
            </w:r>
          </w:p>
          <w:p w14:paraId="7188632A" w14:textId="77777777" w:rsidR="00D1165A" w:rsidRPr="00D5455B" w:rsidRDefault="00D1165A"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t xml:space="preserve">Response to </w:t>
            </w:r>
            <w:r w:rsidRPr="00D5455B">
              <w:rPr>
                <w:rFonts w:asciiTheme="majorHAnsi" w:hAnsiTheme="majorHAnsi" w:cstheme="majorHAnsi"/>
                <w:i/>
                <w:sz w:val="20"/>
                <w:szCs w:val="20"/>
              </w:rPr>
              <w:t>Sample Contract (Attachment)</w:t>
            </w:r>
            <w:r w:rsidRPr="00D5455B">
              <w:rPr>
                <w:rFonts w:asciiTheme="majorHAnsi" w:hAnsiTheme="majorHAnsi" w:cstheme="majorHAnsi"/>
                <w:sz w:val="20"/>
                <w:szCs w:val="20"/>
              </w:rPr>
              <w:t xml:space="preserve"> and outlined </w:t>
            </w:r>
            <w:r w:rsidRPr="00D5455B">
              <w:rPr>
                <w:rFonts w:asciiTheme="majorHAnsi" w:hAnsiTheme="majorHAnsi" w:cstheme="majorHAnsi"/>
                <w:i/>
                <w:sz w:val="20"/>
                <w:szCs w:val="20"/>
              </w:rPr>
              <w:t xml:space="preserve">Terms and Conditions </w:t>
            </w:r>
            <w:r w:rsidRPr="00D5455B">
              <w:rPr>
                <w:rFonts w:asciiTheme="majorHAnsi" w:hAnsiTheme="majorHAnsi" w:cstheme="majorHAnsi"/>
                <w:sz w:val="20"/>
                <w:szCs w:val="20"/>
              </w:rPr>
              <w:t>(Page 5)</w:t>
            </w:r>
          </w:p>
          <w:p w14:paraId="18512A56" w14:textId="7B9D13A7" w:rsidR="00D62EB7" w:rsidRPr="00D5455B" w:rsidRDefault="00D62EB7"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lastRenderedPageBreak/>
              <w:t>Identification of any Purchasing Preferences Claimed (Page 7</w:t>
            </w:r>
            <w:r w:rsidR="00EE26EE">
              <w:rPr>
                <w:rFonts w:asciiTheme="majorHAnsi" w:hAnsiTheme="majorHAnsi" w:cstheme="majorHAnsi"/>
                <w:sz w:val="20"/>
                <w:szCs w:val="20"/>
              </w:rPr>
              <w:t>-8</w:t>
            </w:r>
            <w:r w:rsidRPr="00D5455B">
              <w:rPr>
                <w:rFonts w:asciiTheme="majorHAnsi" w:hAnsiTheme="majorHAnsi" w:cstheme="majorHAnsi"/>
                <w:sz w:val="20"/>
                <w:szCs w:val="20"/>
              </w:rPr>
              <w:t>)</w:t>
            </w:r>
            <w:r w:rsidR="00101C3A" w:rsidRPr="00D5455B">
              <w:rPr>
                <w:rFonts w:asciiTheme="majorHAnsi" w:hAnsiTheme="majorHAnsi" w:cstheme="majorHAnsi"/>
                <w:sz w:val="20"/>
                <w:szCs w:val="20"/>
              </w:rPr>
              <w:t>, including Buy Indiana email confirmation if claiming the Indiana Business Preference</w:t>
            </w:r>
          </w:p>
          <w:p w14:paraId="7CD1E441" w14:textId="55D8AB5D" w:rsidR="00D62EB7" w:rsidRPr="00D5455B" w:rsidRDefault="00D62EB7"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t xml:space="preserve">Completion of </w:t>
            </w:r>
            <w:r w:rsidRPr="00D5455B">
              <w:rPr>
                <w:rFonts w:asciiTheme="majorHAnsi" w:hAnsiTheme="majorHAnsi" w:cstheme="majorHAnsi"/>
                <w:i/>
                <w:sz w:val="20"/>
                <w:szCs w:val="20"/>
              </w:rPr>
              <w:t>Minority and Women’s Business Enterprises Subcontractor Form</w:t>
            </w:r>
            <w:r w:rsidRPr="00D5455B">
              <w:rPr>
                <w:rFonts w:asciiTheme="majorHAnsi" w:hAnsiTheme="majorHAnsi" w:cstheme="majorHAnsi"/>
                <w:sz w:val="20"/>
                <w:szCs w:val="20"/>
              </w:rPr>
              <w:t xml:space="preserve"> (Pages </w:t>
            </w:r>
            <w:r w:rsidR="00EE26EE">
              <w:rPr>
                <w:rFonts w:asciiTheme="majorHAnsi" w:hAnsiTheme="majorHAnsi" w:cstheme="majorHAnsi"/>
                <w:sz w:val="20"/>
                <w:szCs w:val="20"/>
              </w:rPr>
              <w:t>9</w:t>
            </w:r>
            <w:r w:rsidRPr="00D5455B">
              <w:rPr>
                <w:rFonts w:asciiTheme="majorHAnsi" w:hAnsiTheme="majorHAnsi" w:cstheme="majorHAnsi"/>
                <w:sz w:val="20"/>
                <w:szCs w:val="20"/>
              </w:rPr>
              <w:t>-</w:t>
            </w:r>
            <w:r w:rsidR="00EE26EE">
              <w:rPr>
                <w:rFonts w:asciiTheme="majorHAnsi" w:hAnsiTheme="majorHAnsi" w:cstheme="majorHAnsi"/>
                <w:sz w:val="20"/>
                <w:szCs w:val="20"/>
              </w:rPr>
              <w:t>10</w:t>
            </w:r>
            <w:r w:rsidRPr="00D5455B">
              <w:rPr>
                <w:rFonts w:asciiTheme="majorHAnsi" w:hAnsiTheme="majorHAnsi" w:cstheme="majorHAnsi"/>
                <w:sz w:val="20"/>
                <w:szCs w:val="20"/>
              </w:rPr>
              <w:t>)</w:t>
            </w:r>
          </w:p>
          <w:p w14:paraId="1B2E889A" w14:textId="3C599955" w:rsidR="00D62EB7" w:rsidRPr="00D5455B" w:rsidRDefault="00D62EB7"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t xml:space="preserve">Completion </w:t>
            </w:r>
            <w:r w:rsidRPr="00D5455B">
              <w:rPr>
                <w:rFonts w:asciiTheme="majorHAnsi" w:hAnsiTheme="majorHAnsi" w:cstheme="majorHAnsi"/>
                <w:i/>
                <w:sz w:val="20"/>
                <w:szCs w:val="20"/>
              </w:rPr>
              <w:t>of Indiana Veteran</w:t>
            </w:r>
            <w:r w:rsidR="00101C3A" w:rsidRPr="00D5455B">
              <w:rPr>
                <w:rFonts w:asciiTheme="majorHAnsi" w:hAnsiTheme="majorHAnsi" w:cstheme="majorHAnsi"/>
                <w:i/>
                <w:sz w:val="20"/>
                <w:szCs w:val="20"/>
              </w:rPr>
              <w:t xml:space="preserve"> Owned Small</w:t>
            </w:r>
            <w:r w:rsidRPr="00D5455B">
              <w:rPr>
                <w:rFonts w:asciiTheme="majorHAnsi" w:hAnsiTheme="majorHAnsi" w:cstheme="majorHAnsi"/>
                <w:i/>
                <w:sz w:val="20"/>
                <w:szCs w:val="20"/>
              </w:rPr>
              <w:t xml:space="preserve"> Business Subcontractor Form</w:t>
            </w:r>
            <w:r w:rsidRPr="00D5455B">
              <w:rPr>
                <w:rFonts w:asciiTheme="majorHAnsi" w:hAnsiTheme="majorHAnsi" w:cstheme="majorHAnsi"/>
                <w:sz w:val="20"/>
                <w:szCs w:val="20"/>
              </w:rPr>
              <w:t xml:space="preserve"> (Pages </w:t>
            </w:r>
            <w:r w:rsidR="00EE26EE">
              <w:rPr>
                <w:rFonts w:asciiTheme="majorHAnsi" w:hAnsiTheme="majorHAnsi" w:cstheme="majorHAnsi"/>
                <w:sz w:val="20"/>
                <w:szCs w:val="20"/>
              </w:rPr>
              <w:t>11</w:t>
            </w:r>
            <w:r w:rsidRPr="00D5455B">
              <w:rPr>
                <w:rFonts w:asciiTheme="majorHAnsi" w:hAnsiTheme="majorHAnsi" w:cstheme="majorHAnsi"/>
                <w:sz w:val="20"/>
                <w:szCs w:val="20"/>
              </w:rPr>
              <w:t>-</w:t>
            </w:r>
            <w:r w:rsidR="00EE26EE">
              <w:rPr>
                <w:rFonts w:asciiTheme="majorHAnsi" w:hAnsiTheme="majorHAnsi" w:cstheme="majorHAnsi"/>
                <w:sz w:val="20"/>
                <w:szCs w:val="20"/>
              </w:rPr>
              <w:t>12</w:t>
            </w:r>
            <w:r w:rsidRPr="00D5455B">
              <w:rPr>
                <w:rFonts w:asciiTheme="majorHAnsi" w:hAnsiTheme="majorHAnsi" w:cstheme="majorHAnsi"/>
                <w:sz w:val="20"/>
                <w:szCs w:val="20"/>
              </w:rPr>
              <w:t>)</w:t>
            </w:r>
          </w:p>
          <w:p w14:paraId="633B4081" w14:textId="394504B4" w:rsidR="00D1165A" w:rsidRPr="00D5455B" w:rsidRDefault="00D1165A" w:rsidP="00101C3A">
            <w:pPr>
              <w:pStyle w:val="NoSpacing"/>
              <w:numPr>
                <w:ilvl w:val="0"/>
                <w:numId w:val="8"/>
              </w:numPr>
              <w:rPr>
                <w:rFonts w:asciiTheme="majorHAnsi" w:hAnsiTheme="majorHAnsi" w:cstheme="majorHAnsi"/>
                <w:sz w:val="20"/>
                <w:szCs w:val="20"/>
              </w:rPr>
            </w:pPr>
            <w:r w:rsidRPr="00D5455B">
              <w:rPr>
                <w:rFonts w:asciiTheme="majorHAnsi" w:hAnsiTheme="majorHAnsi" w:cstheme="majorHAnsi"/>
                <w:sz w:val="20"/>
                <w:szCs w:val="20"/>
              </w:rPr>
              <w:t xml:space="preserve">Completion of </w:t>
            </w:r>
            <w:r w:rsidRPr="00D5455B">
              <w:rPr>
                <w:rFonts w:asciiTheme="majorHAnsi" w:hAnsiTheme="majorHAnsi" w:cstheme="majorHAnsi"/>
                <w:i/>
                <w:sz w:val="20"/>
                <w:szCs w:val="20"/>
              </w:rPr>
              <w:t>Invoice Automation Program</w:t>
            </w:r>
            <w:r w:rsidRPr="00D5455B">
              <w:rPr>
                <w:rFonts w:asciiTheme="majorHAnsi" w:hAnsiTheme="majorHAnsi" w:cstheme="majorHAnsi"/>
                <w:sz w:val="20"/>
                <w:szCs w:val="20"/>
              </w:rPr>
              <w:t xml:space="preserve"> and </w:t>
            </w:r>
            <w:r w:rsidRPr="00D5455B">
              <w:rPr>
                <w:rFonts w:asciiTheme="majorHAnsi" w:hAnsiTheme="majorHAnsi" w:cstheme="majorHAnsi"/>
                <w:i/>
                <w:sz w:val="20"/>
                <w:szCs w:val="20"/>
              </w:rPr>
              <w:t>ONE Indiana</w:t>
            </w:r>
            <w:r w:rsidRPr="00D5455B">
              <w:rPr>
                <w:rFonts w:asciiTheme="majorHAnsi" w:hAnsiTheme="majorHAnsi" w:cstheme="majorHAnsi"/>
                <w:sz w:val="20"/>
                <w:szCs w:val="20"/>
              </w:rPr>
              <w:t xml:space="preserve"> Questions (Page </w:t>
            </w:r>
            <w:r w:rsidR="00EE26EE">
              <w:rPr>
                <w:rFonts w:asciiTheme="majorHAnsi" w:hAnsiTheme="majorHAnsi" w:cstheme="majorHAnsi"/>
                <w:sz w:val="20"/>
                <w:szCs w:val="20"/>
              </w:rPr>
              <w:t>14</w:t>
            </w:r>
            <w:r w:rsidRPr="00D5455B">
              <w:rPr>
                <w:rFonts w:asciiTheme="majorHAnsi" w:hAnsiTheme="majorHAnsi" w:cstheme="majorHAnsi"/>
                <w:sz w:val="20"/>
                <w:szCs w:val="20"/>
              </w:rPr>
              <w:t>-</w:t>
            </w:r>
            <w:r w:rsidR="00EE26EE">
              <w:rPr>
                <w:rFonts w:asciiTheme="majorHAnsi" w:hAnsiTheme="majorHAnsi" w:cstheme="majorHAnsi"/>
                <w:sz w:val="20"/>
                <w:szCs w:val="20"/>
              </w:rPr>
              <w:t>16</w:t>
            </w:r>
            <w:r w:rsidRPr="00D5455B">
              <w:rPr>
                <w:rFonts w:asciiTheme="majorHAnsi" w:hAnsiTheme="majorHAnsi" w:cstheme="majorHAnsi"/>
                <w:sz w:val="20"/>
                <w:szCs w:val="20"/>
              </w:rPr>
              <w:t>)</w:t>
            </w:r>
          </w:p>
          <w:p w14:paraId="7326766B" w14:textId="4DB1E19C" w:rsidR="00D62EB7" w:rsidRPr="00D5455B" w:rsidRDefault="00D62EB7"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t xml:space="preserve">Identification of Emergency Information (Page </w:t>
            </w:r>
            <w:r w:rsidR="00EE26EE">
              <w:rPr>
                <w:rFonts w:asciiTheme="majorHAnsi" w:hAnsiTheme="majorHAnsi" w:cstheme="majorHAnsi"/>
                <w:sz w:val="20"/>
                <w:szCs w:val="20"/>
              </w:rPr>
              <w:t>16</w:t>
            </w:r>
            <w:r w:rsidRPr="00D5455B">
              <w:rPr>
                <w:rFonts w:asciiTheme="majorHAnsi" w:hAnsiTheme="majorHAnsi" w:cstheme="majorHAnsi"/>
                <w:sz w:val="20"/>
                <w:szCs w:val="20"/>
              </w:rPr>
              <w:t>)</w:t>
            </w:r>
          </w:p>
          <w:p w14:paraId="2599D3BE" w14:textId="06C8EEB6" w:rsidR="00D62EB7" w:rsidRPr="00D5455B" w:rsidRDefault="00D62EB7"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t xml:space="preserve">Identification of Requested Exceptions to Outlined Specifications (Page </w:t>
            </w:r>
            <w:r w:rsidR="00EE26EE">
              <w:rPr>
                <w:rFonts w:asciiTheme="majorHAnsi" w:hAnsiTheme="majorHAnsi" w:cstheme="majorHAnsi"/>
                <w:sz w:val="20"/>
                <w:szCs w:val="20"/>
              </w:rPr>
              <w:t>17</w:t>
            </w:r>
            <w:r w:rsidRPr="00D5455B">
              <w:rPr>
                <w:rFonts w:asciiTheme="majorHAnsi" w:hAnsiTheme="majorHAnsi" w:cstheme="majorHAnsi"/>
                <w:sz w:val="20"/>
                <w:szCs w:val="20"/>
              </w:rPr>
              <w:t>)</w:t>
            </w:r>
          </w:p>
          <w:p w14:paraId="195CF705" w14:textId="645D7F19" w:rsidR="00D62EB7" w:rsidRPr="00D5455B" w:rsidRDefault="00D62EB7" w:rsidP="00101C3A">
            <w:pPr>
              <w:numPr>
                <w:ilvl w:val="0"/>
                <w:numId w:val="8"/>
              </w:numPr>
              <w:spacing w:after="0" w:line="240" w:lineRule="auto"/>
              <w:rPr>
                <w:rFonts w:asciiTheme="majorHAnsi" w:hAnsiTheme="majorHAnsi" w:cstheme="majorHAnsi"/>
                <w:b/>
                <w:sz w:val="20"/>
                <w:szCs w:val="20"/>
              </w:rPr>
            </w:pPr>
            <w:r w:rsidRPr="00D5455B">
              <w:rPr>
                <w:rFonts w:asciiTheme="majorHAnsi" w:hAnsiTheme="majorHAnsi" w:cstheme="majorHAnsi"/>
                <w:sz w:val="20"/>
                <w:szCs w:val="20"/>
              </w:rPr>
              <w:t xml:space="preserve">Company Information with Authorized Signature </w:t>
            </w:r>
            <w:r w:rsidRPr="00D5455B">
              <w:rPr>
                <w:rFonts w:asciiTheme="majorHAnsi" w:hAnsiTheme="majorHAnsi" w:cstheme="majorHAnsi"/>
                <w:sz w:val="20"/>
                <w:szCs w:val="20"/>
              </w:rPr>
              <w:br/>
              <w:t xml:space="preserve">(Page </w:t>
            </w:r>
            <w:r w:rsidR="00EE26EE">
              <w:rPr>
                <w:rFonts w:asciiTheme="majorHAnsi" w:hAnsiTheme="majorHAnsi" w:cstheme="majorHAnsi"/>
                <w:sz w:val="20"/>
                <w:szCs w:val="20"/>
              </w:rPr>
              <w:t>20</w:t>
            </w:r>
            <w:r w:rsidRPr="00D5455B">
              <w:rPr>
                <w:rFonts w:asciiTheme="majorHAnsi" w:hAnsiTheme="majorHAnsi" w:cstheme="majorHAnsi"/>
                <w:sz w:val="20"/>
                <w:szCs w:val="20"/>
              </w:rPr>
              <w:t>)</w:t>
            </w:r>
          </w:p>
        </w:tc>
        <w:tc>
          <w:tcPr>
            <w:tcW w:w="5352" w:type="dxa"/>
            <w:tcBorders>
              <w:bottom w:val="single" w:sz="4" w:space="0" w:color="auto"/>
              <w:right w:val="single" w:sz="4" w:space="0" w:color="auto"/>
            </w:tcBorders>
            <w:vAlign w:val="center"/>
          </w:tcPr>
          <w:p w14:paraId="4F7DD5E4" w14:textId="14326AD8" w:rsidR="00101C3A" w:rsidRPr="00D5455B" w:rsidRDefault="00F974E0" w:rsidP="00101C3A">
            <w:pPr>
              <w:spacing w:after="0" w:line="240" w:lineRule="auto"/>
              <w:rPr>
                <w:rFonts w:asciiTheme="majorHAnsi" w:hAnsiTheme="majorHAnsi" w:cstheme="majorHAnsi"/>
                <w:b/>
                <w:sz w:val="20"/>
                <w:szCs w:val="20"/>
                <w:u w:val="single"/>
              </w:rPr>
            </w:pPr>
            <w:ins w:id="15" w:author="Brenda Blunt" w:date="2021-05-19T07:36:00Z">
              <w:r>
                <w:rPr>
                  <w:rFonts w:asciiTheme="majorHAnsi" w:hAnsiTheme="majorHAnsi" w:cstheme="majorHAnsi"/>
                  <w:b/>
                  <w:sz w:val="20"/>
                  <w:szCs w:val="20"/>
                </w:rPr>
                <w:lastRenderedPageBreak/>
                <w:fldChar w:fldCharType="begin">
                  <w:ffData>
                    <w:name w:val=""/>
                    <w:enabled/>
                    <w:calcOnExit w:val="0"/>
                    <w:checkBox>
                      <w:sizeAuto/>
                      <w:default w:val="1"/>
                    </w:checkBox>
                  </w:ffData>
                </w:fldChar>
              </w:r>
              <w:r>
                <w:rPr>
                  <w:rFonts w:asciiTheme="majorHAnsi" w:hAnsiTheme="majorHAnsi" w:cstheme="majorHAnsi"/>
                  <w:b/>
                  <w:sz w:val="20"/>
                  <w:szCs w:val="20"/>
                </w:rPr>
                <w:instrText xml:space="preserve"> FORMCHECKBOX </w:instrText>
              </w:r>
              <w:r>
                <w:rPr>
                  <w:rFonts w:asciiTheme="majorHAnsi" w:hAnsiTheme="majorHAnsi" w:cstheme="majorHAnsi"/>
                  <w:b/>
                  <w:sz w:val="20"/>
                  <w:szCs w:val="20"/>
                </w:rPr>
              </w:r>
              <w:r>
                <w:rPr>
                  <w:rFonts w:asciiTheme="majorHAnsi" w:hAnsiTheme="majorHAnsi" w:cstheme="majorHAnsi"/>
                  <w:b/>
                  <w:sz w:val="20"/>
                  <w:szCs w:val="20"/>
                </w:rPr>
                <w:fldChar w:fldCharType="end"/>
              </w:r>
            </w:ins>
            <w:del w:id="16" w:author="Brenda Blunt" w:date="2021-05-19T07:35:00Z">
              <w:r w:rsidR="00D62EB7" w:rsidRPr="00D5455B" w:rsidDel="00F974E0">
                <w:rPr>
                  <w:rFonts w:asciiTheme="majorHAnsi" w:hAnsiTheme="majorHAnsi" w:cstheme="majorHAnsi"/>
                  <w:b/>
                  <w:sz w:val="20"/>
                  <w:szCs w:val="20"/>
                </w:rPr>
                <w:fldChar w:fldCharType="begin">
                  <w:ffData>
                    <w:name w:val=""/>
                    <w:enabled/>
                    <w:calcOnExit w:val="0"/>
                    <w:checkBox>
                      <w:sizeAuto/>
                      <w:default w:val="0"/>
                    </w:checkBox>
                  </w:ffData>
                </w:fldChar>
              </w:r>
              <w:r w:rsidR="00D62EB7" w:rsidRPr="00D5455B" w:rsidDel="00F974E0">
                <w:rPr>
                  <w:rFonts w:asciiTheme="majorHAnsi" w:hAnsiTheme="majorHAnsi" w:cstheme="majorHAnsi"/>
                  <w:b/>
                  <w:sz w:val="20"/>
                  <w:szCs w:val="20"/>
                </w:rPr>
                <w:delInstrText xml:space="preserve"> FORMCHECKBOX </w:delInstrText>
              </w:r>
              <w:r w:rsidDel="00F974E0">
                <w:rPr>
                  <w:rFonts w:asciiTheme="majorHAnsi" w:hAnsiTheme="majorHAnsi" w:cstheme="majorHAnsi"/>
                  <w:b/>
                  <w:sz w:val="20"/>
                  <w:szCs w:val="20"/>
                </w:rPr>
              </w:r>
              <w:r w:rsidDel="00F974E0">
                <w:rPr>
                  <w:rFonts w:asciiTheme="majorHAnsi" w:hAnsiTheme="majorHAnsi" w:cstheme="majorHAnsi"/>
                  <w:b/>
                  <w:sz w:val="20"/>
                  <w:szCs w:val="20"/>
                </w:rPr>
                <w:fldChar w:fldCharType="separate"/>
              </w:r>
              <w:r w:rsidR="00D62EB7" w:rsidRPr="00D5455B" w:rsidDel="00F974E0">
                <w:rPr>
                  <w:rFonts w:asciiTheme="majorHAnsi" w:hAnsiTheme="majorHAnsi" w:cstheme="majorHAnsi"/>
                  <w:b/>
                  <w:sz w:val="20"/>
                  <w:szCs w:val="20"/>
                </w:rPr>
                <w:fldChar w:fldCharType="end"/>
              </w:r>
            </w:del>
            <w:r w:rsidR="00D62EB7" w:rsidRPr="00D5455B">
              <w:rPr>
                <w:rFonts w:asciiTheme="majorHAnsi" w:hAnsiTheme="majorHAnsi" w:cstheme="majorHAnsi"/>
                <w:b/>
                <w:sz w:val="20"/>
                <w:szCs w:val="20"/>
              </w:rPr>
              <w:t xml:space="preserve"> Completed Indiana Economic Impact Form</w:t>
            </w:r>
            <w:r w:rsidR="00101C3A" w:rsidRPr="00D5455B">
              <w:rPr>
                <w:rFonts w:asciiTheme="majorHAnsi" w:hAnsiTheme="majorHAnsi" w:cstheme="majorHAnsi"/>
                <w:b/>
                <w:sz w:val="20"/>
                <w:szCs w:val="20"/>
              </w:rPr>
              <w:t xml:space="preserve"> in original </w:t>
            </w:r>
            <w:r w:rsidR="00101C3A" w:rsidRPr="00D5455B">
              <w:rPr>
                <w:rFonts w:asciiTheme="majorHAnsi" w:hAnsiTheme="majorHAnsi" w:cstheme="majorHAnsi"/>
                <w:b/>
                <w:sz w:val="20"/>
                <w:szCs w:val="20"/>
                <w:u w:val="single"/>
              </w:rPr>
              <w:t>EXCEL</w:t>
            </w:r>
          </w:p>
          <w:p w14:paraId="5C7DD9B4" w14:textId="77777777" w:rsidR="00101C3A" w:rsidRPr="00D5455B" w:rsidRDefault="00101C3A" w:rsidP="00101C3A">
            <w:pPr>
              <w:spacing w:after="0" w:line="240" w:lineRule="auto"/>
              <w:rPr>
                <w:rFonts w:asciiTheme="majorHAnsi" w:hAnsiTheme="majorHAnsi" w:cstheme="majorHAnsi"/>
                <w:b/>
                <w:sz w:val="20"/>
                <w:szCs w:val="20"/>
              </w:rPr>
            </w:pPr>
            <w:r w:rsidRPr="00D5455B">
              <w:rPr>
                <w:rFonts w:asciiTheme="majorHAnsi" w:hAnsiTheme="majorHAnsi" w:cstheme="majorHAnsi"/>
                <w:b/>
                <w:sz w:val="20"/>
                <w:szCs w:val="20"/>
              </w:rPr>
              <w:t xml:space="preserve">           format (signed copy may be submitted as an additional</w:t>
            </w:r>
          </w:p>
          <w:p w14:paraId="1E7D29E0" w14:textId="2E83D7D7" w:rsidR="00D62EB7" w:rsidRPr="00D5455B" w:rsidRDefault="00101C3A" w:rsidP="00101C3A">
            <w:pPr>
              <w:spacing w:after="0" w:line="240" w:lineRule="auto"/>
              <w:rPr>
                <w:rFonts w:asciiTheme="majorHAnsi" w:hAnsiTheme="majorHAnsi" w:cstheme="majorHAnsi"/>
                <w:b/>
                <w:sz w:val="20"/>
                <w:szCs w:val="20"/>
              </w:rPr>
            </w:pPr>
            <w:r w:rsidRPr="00D5455B">
              <w:rPr>
                <w:rFonts w:asciiTheme="majorHAnsi" w:hAnsiTheme="majorHAnsi" w:cstheme="majorHAnsi"/>
                <w:b/>
                <w:sz w:val="20"/>
                <w:szCs w:val="20"/>
              </w:rPr>
              <w:t xml:space="preserve">           PDF document)</w:t>
            </w:r>
          </w:p>
        </w:tc>
      </w:tr>
      <w:tr w:rsidR="00101C3A" w:rsidRPr="00D5455B" w14:paraId="5C798003" w14:textId="77777777" w:rsidTr="00101C3A">
        <w:trPr>
          <w:trHeight w:val="1637"/>
        </w:trPr>
        <w:tc>
          <w:tcPr>
            <w:tcW w:w="5438" w:type="dxa"/>
            <w:vMerge/>
          </w:tcPr>
          <w:p w14:paraId="41A846DF" w14:textId="77777777" w:rsidR="00101C3A" w:rsidRPr="00D5455B" w:rsidRDefault="00101C3A" w:rsidP="00101C3A">
            <w:pPr>
              <w:spacing w:after="0" w:line="240" w:lineRule="auto"/>
              <w:jc w:val="right"/>
              <w:rPr>
                <w:rFonts w:asciiTheme="majorHAnsi" w:hAnsiTheme="majorHAnsi" w:cstheme="majorHAnsi"/>
                <w:b/>
                <w:sz w:val="20"/>
                <w:szCs w:val="20"/>
              </w:rPr>
            </w:pPr>
          </w:p>
        </w:tc>
        <w:bookmarkStart w:id="17" w:name="_GoBack"/>
        <w:tc>
          <w:tcPr>
            <w:tcW w:w="5352" w:type="dxa"/>
            <w:tcBorders>
              <w:right w:val="single" w:sz="4" w:space="0" w:color="auto"/>
            </w:tcBorders>
            <w:vAlign w:val="center"/>
          </w:tcPr>
          <w:p w14:paraId="6FB3B6D2" w14:textId="211D6683" w:rsidR="00101C3A" w:rsidRPr="00D5455B" w:rsidRDefault="00F974E0" w:rsidP="00101C3A">
            <w:pPr>
              <w:spacing w:after="0" w:line="240" w:lineRule="auto"/>
              <w:rPr>
                <w:rFonts w:asciiTheme="majorHAnsi" w:hAnsiTheme="majorHAnsi" w:cstheme="majorHAnsi"/>
                <w:b/>
                <w:sz w:val="20"/>
                <w:szCs w:val="20"/>
              </w:rPr>
            </w:pPr>
            <w:ins w:id="18" w:author="Brenda Blunt" w:date="2021-05-19T07:36:00Z">
              <w:r>
                <w:rPr>
                  <w:rFonts w:asciiTheme="majorHAnsi" w:hAnsiTheme="majorHAnsi" w:cstheme="majorHAnsi"/>
                  <w:b/>
                  <w:sz w:val="20"/>
                  <w:szCs w:val="20"/>
                </w:rPr>
                <w:fldChar w:fldCharType="begin">
                  <w:ffData>
                    <w:name w:val=""/>
                    <w:enabled/>
                    <w:calcOnExit w:val="0"/>
                    <w:checkBox>
                      <w:sizeAuto/>
                      <w:default w:val="1"/>
                    </w:checkBox>
                  </w:ffData>
                </w:fldChar>
              </w:r>
              <w:r>
                <w:rPr>
                  <w:rFonts w:asciiTheme="majorHAnsi" w:hAnsiTheme="majorHAnsi" w:cstheme="majorHAnsi"/>
                  <w:b/>
                  <w:sz w:val="20"/>
                  <w:szCs w:val="20"/>
                </w:rPr>
                <w:instrText xml:space="preserve"> FORMCHECKBOX </w:instrText>
              </w:r>
              <w:r>
                <w:rPr>
                  <w:rFonts w:asciiTheme="majorHAnsi" w:hAnsiTheme="majorHAnsi" w:cstheme="majorHAnsi"/>
                  <w:b/>
                  <w:sz w:val="20"/>
                  <w:szCs w:val="20"/>
                </w:rPr>
              </w:r>
              <w:r>
                <w:rPr>
                  <w:rFonts w:asciiTheme="majorHAnsi" w:hAnsiTheme="majorHAnsi" w:cstheme="majorHAnsi"/>
                  <w:b/>
                  <w:sz w:val="20"/>
                  <w:szCs w:val="20"/>
                </w:rPr>
                <w:fldChar w:fldCharType="end"/>
              </w:r>
            </w:ins>
            <w:bookmarkEnd w:id="17"/>
            <w:del w:id="19" w:author="Brenda Blunt" w:date="2021-05-19T07:36:00Z">
              <w:r w:rsidR="00101C3A" w:rsidRPr="00D5455B" w:rsidDel="00F974E0">
                <w:rPr>
                  <w:rFonts w:asciiTheme="majorHAnsi" w:hAnsiTheme="majorHAnsi" w:cstheme="majorHAnsi"/>
                  <w:b/>
                  <w:sz w:val="20"/>
                  <w:szCs w:val="20"/>
                </w:rPr>
                <w:fldChar w:fldCharType="begin">
                  <w:ffData>
                    <w:name w:val=""/>
                    <w:enabled/>
                    <w:calcOnExit w:val="0"/>
                    <w:checkBox>
                      <w:sizeAuto/>
                      <w:default w:val="0"/>
                    </w:checkBox>
                  </w:ffData>
                </w:fldChar>
              </w:r>
              <w:r w:rsidR="00101C3A" w:rsidRPr="00D5455B" w:rsidDel="00F974E0">
                <w:rPr>
                  <w:rFonts w:asciiTheme="majorHAnsi" w:hAnsiTheme="majorHAnsi" w:cstheme="majorHAnsi"/>
                  <w:b/>
                  <w:sz w:val="20"/>
                  <w:szCs w:val="20"/>
                </w:rPr>
                <w:delInstrText xml:space="preserve"> FORMCHECKBOX </w:delInstrText>
              </w:r>
              <w:r w:rsidDel="00F974E0">
                <w:rPr>
                  <w:rFonts w:asciiTheme="majorHAnsi" w:hAnsiTheme="majorHAnsi" w:cstheme="majorHAnsi"/>
                  <w:b/>
                  <w:sz w:val="20"/>
                  <w:szCs w:val="20"/>
                </w:rPr>
              </w:r>
              <w:r w:rsidDel="00F974E0">
                <w:rPr>
                  <w:rFonts w:asciiTheme="majorHAnsi" w:hAnsiTheme="majorHAnsi" w:cstheme="majorHAnsi"/>
                  <w:b/>
                  <w:sz w:val="20"/>
                  <w:szCs w:val="20"/>
                </w:rPr>
                <w:fldChar w:fldCharType="separate"/>
              </w:r>
              <w:r w:rsidR="00101C3A" w:rsidRPr="00D5455B" w:rsidDel="00F974E0">
                <w:rPr>
                  <w:rFonts w:asciiTheme="majorHAnsi" w:hAnsiTheme="majorHAnsi" w:cstheme="majorHAnsi"/>
                  <w:b/>
                  <w:sz w:val="20"/>
                  <w:szCs w:val="20"/>
                </w:rPr>
                <w:fldChar w:fldCharType="end"/>
              </w:r>
            </w:del>
            <w:r w:rsidR="00101C3A" w:rsidRPr="00D5455B">
              <w:rPr>
                <w:rFonts w:asciiTheme="majorHAnsi" w:hAnsiTheme="majorHAnsi" w:cstheme="majorHAnsi"/>
                <w:b/>
                <w:sz w:val="20"/>
                <w:szCs w:val="20"/>
              </w:rPr>
              <w:t xml:space="preserve"> </w:t>
            </w:r>
            <w:r w:rsidR="00FF1187">
              <w:rPr>
                <w:rFonts w:asciiTheme="majorHAnsi" w:hAnsiTheme="majorHAnsi" w:cstheme="majorHAnsi"/>
                <w:b/>
                <w:sz w:val="20"/>
                <w:szCs w:val="20"/>
              </w:rPr>
              <w:t>Proposal</w:t>
            </w:r>
            <w:r w:rsidR="00101C3A" w:rsidRPr="00D5455B">
              <w:rPr>
                <w:rFonts w:asciiTheme="majorHAnsi" w:hAnsiTheme="majorHAnsi" w:cstheme="majorHAnsi"/>
                <w:b/>
                <w:sz w:val="20"/>
                <w:szCs w:val="20"/>
              </w:rPr>
              <w:t xml:space="preserve"> </w:t>
            </w:r>
            <w:r w:rsidR="00FF1187">
              <w:rPr>
                <w:rFonts w:asciiTheme="majorHAnsi" w:hAnsiTheme="majorHAnsi" w:cstheme="majorHAnsi"/>
                <w:b/>
                <w:sz w:val="20"/>
                <w:szCs w:val="20"/>
              </w:rPr>
              <w:t>submitted</w:t>
            </w:r>
            <w:r w:rsidR="00101C3A" w:rsidRPr="00D5455B">
              <w:rPr>
                <w:rFonts w:asciiTheme="majorHAnsi" w:hAnsiTheme="majorHAnsi" w:cstheme="majorHAnsi"/>
                <w:b/>
                <w:sz w:val="20"/>
                <w:szCs w:val="20"/>
              </w:rPr>
              <w:t xml:space="preserve"> through the portal</w:t>
            </w:r>
            <w:r w:rsidR="00D21D73">
              <w:rPr>
                <w:rFonts w:asciiTheme="majorHAnsi" w:hAnsiTheme="majorHAnsi" w:cstheme="majorHAnsi"/>
                <w:b/>
                <w:sz w:val="20"/>
                <w:szCs w:val="20"/>
              </w:rPr>
              <w:t>.</w:t>
            </w:r>
          </w:p>
        </w:tc>
      </w:tr>
      <w:tr w:rsidR="00101C3A" w:rsidRPr="00D5455B" w14:paraId="51F5A428" w14:textId="77777777" w:rsidTr="00101C3A">
        <w:trPr>
          <w:gridAfter w:val="1"/>
          <w:wAfter w:w="5352" w:type="dxa"/>
          <w:trHeight w:val="1457"/>
        </w:trPr>
        <w:tc>
          <w:tcPr>
            <w:tcW w:w="5438" w:type="dxa"/>
            <w:vMerge/>
          </w:tcPr>
          <w:p w14:paraId="4805DD36" w14:textId="77777777" w:rsidR="00101C3A" w:rsidRPr="00D5455B" w:rsidRDefault="00101C3A" w:rsidP="00101C3A">
            <w:pPr>
              <w:spacing w:after="0" w:line="240" w:lineRule="auto"/>
              <w:jc w:val="right"/>
              <w:rPr>
                <w:rFonts w:asciiTheme="majorHAnsi" w:hAnsiTheme="majorHAnsi" w:cstheme="majorHAnsi"/>
                <w:b/>
                <w:sz w:val="20"/>
                <w:szCs w:val="20"/>
              </w:rPr>
            </w:pPr>
          </w:p>
        </w:tc>
      </w:tr>
    </w:tbl>
    <w:p w14:paraId="57A778F5" w14:textId="3B16BF23" w:rsidR="00264B62" w:rsidRPr="00D5455B" w:rsidRDefault="00101C3A" w:rsidP="00264B62">
      <w:pPr>
        <w:spacing w:after="0" w:line="240" w:lineRule="auto"/>
        <w:rPr>
          <w:rFonts w:asciiTheme="majorHAnsi" w:hAnsiTheme="majorHAnsi" w:cstheme="majorHAnsi"/>
        </w:rPr>
      </w:pPr>
      <w:r w:rsidRPr="00D5455B">
        <w:rPr>
          <w:rFonts w:asciiTheme="majorHAnsi" w:hAnsiTheme="majorHAnsi" w:cstheme="majorHAnsi"/>
        </w:rPr>
        <w:br w:type="textWrapping" w:clear="all"/>
      </w:r>
    </w:p>
    <w:p w14:paraId="4ED83475" w14:textId="77777777" w:rsidR="00F854B3" w:rsidRPr="00D5455B" w:rsidRDefault="00F854B3" w:rsidP="00264B62">
      <w:pPr>
        <w:spacing w:after="0" w:line="240" w:lineRule="auto"/>
        <w:rPr>
          <w:rFonts w:asciiTheme="majorHAnsi" w:hAnsiTheme="majorHAnsi" w:cstheme="majorHAnsi"/>
        </w:rPr>
      </w:pPr>
      <w:r w:rsidRPr="00D5455B">
        <w:rPr>
          <w:rFonts w:asciiTheme="majorHAnsi" w:hAnsiTheme="majorHAnsi" w:cstheme="majorHAnsi"/>
        </w:rPr>
        <w:t>PLEASE USE THE FIELD BELOW TO PROVIDE ANY ADDITIONAL COMMENTS RELEVANT TO THE BID SUBMISSION</w:t>
      </w:r>
    </w:p>
    <w:p w14:paraId="57614418" w14:textId="77777777" w:rsidR="00EB0134" w:rsidRPr="00D5455B" w:rsidRDefault="00EB0134" w:rsidP="00EB0134">
      <w:pPr>
        <w:pStyle w:val="NoSpacing"/>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blLook w:val="04A0" w:firstRow="1" w:lastRow="0" w:firstColumn="1" w:lastColumn="0" w:noHBand="0" w:noVBand="1"/>
      </w:tblPr>
      <w:tblGrid>
        <w:gridCol w:w="10790"/>
      </w:tblGrid>
      <w:tr w:rsidR="00EB0134" w:rsidRPr="00D5455B" w14:paraId="419EF53C" w14:textId="77777777" w:rsidTr="00DB6051">
        <w:tc>
          <w:tcPr>
            <w:tcW w:w="11016" w:type="dxa"/>
            <w:shd w:val="clear" w:color="auto" w:fill="DEEAF6"/>
          </w:tcPr>
          <w:p w14:paraId="497E3385" w14:textId="77777777" w:rsidR="002216F1" w:rsidRPr="00D5455B" w:rsidRDefault="002216F1" w:rsidP="00EB0134">
            <w:pPr>
              <w:pStyle w:val="NoSpacing"/>
              <w:rPr>
                <w:rFonts w:asciiTheme="majorHAnsi" w:hAnsiTheme="majorHAnsi" w:cstheme="majorHAnsi"/>
              </w:rPr>
            </w:pPr>
          </w:p>
          <w:p w14:paraId="098B5740" w14:textId="77777777" w:rsidR="00EB0134" w:rsidRPr="00D5455B" w:rsidRDefault="00EB0134" w:rsidP="00EB0134">
            <w:pPr>
              <w:pStyle w:val="NoSpacing"/>
              <w:rPr>
                <w:rFonts w:asciiTheme="majorHAnsi" w:hAnsiTheme="majorHAnsi" w:cstheme="majorHAnsi"/>
              </w:rPr>
            </w:pPr>
          </w:p>
        </w:tc>
      </w:tr>
    </w:tbl>
    <w:p w14:paraId="730D3BB8" w14:textId="38511126" w:rsidR="00737912" w:rsidRPr="00737912" w:rsidRDefault="00D62EB7" w:rsidP="00737912">
      <w:pPr>
        <w:spacing w:after="0"/>
        <w:rPr>
          <w:rFonts w:asciiTheme="majorHAnsi" w:hAnsiTheme="majorHAnsi" w:cstheme="majorHAnsi"/>
          <w:b/>
          <w:bCs/>
        </w:rPr>
      </w:pPr>
      <w:r w:rsidRPr="00D5455B">
        <w:rPr>
          <w:rFonts w:asciiTheme="majorHAnsi" w:hAnsiTheme="majorHAnsi" w:cstheme="majorHAnsi"/>
          <w:b/>
        </w:rPr>
        <w:br/>
      </w:r>
      <w:r w:rsidR="00737912" w:rsidRPr="00737912">
        <w:rPr>
          <w:rFonts w:asciiTheme="majorHAnsi" w:hAnsiTheme="majorHAnsi" w:cstheme="majorHAnsi"/>
          <w:b/>
          <w:bCs/>
        </w:rPr>
        <w:t>Purpose</w:t>
      </w:r>
    </w:p>
    <w:p w14:paraId="488DB273" w14:textId="199FBB5B" w:rsidR="0055194A" w:rsidRPr="0055194A" w:rsidRDefault="0055194A" w:rsidP="0055194A">
      <w:pPr>
        <w:rPr>
          <w:rFonts w:asciiTheme="majorHAnsi" w:hAnsiTheme="majorHAnsi" w:cstheme="majorHAnsi"/>
          <w:b/>
        </w:rPr>
      </w:pPr>
      <w:r w:rsidRPr="0055194A">
        <w:rPr>
          <w:rFonts w:asciiTheme="majorHAnsi" w:hAnsiTheme="majorHAnsi" w:cstheme="majorHAnsi"/>
        </w:rPr>
        <w:t xml:space="preserve">The State intends to establish a </w:t>
      </w:r>
      <w:r>
        <w:rPr>
          <w:rFonts w:asciiTheme="majorHAnsi" w:hAnsiTheme="majorHAnsi" w:cstheme="majorHAnsi"/>
        </w:rPr>
        <w:t>c</w:t>
      </w:r>
      <w:r w:rsidRPr="0055194A">
        <w:rPr>
          <w:rFonts w:asciiTheme="majorHAnsi" w:hAnsiTheme="majorHAnsi" w:cstheme="majorHAnsi"/>
        </w:rPr>
        <w:t xml:space="preserve">ontract for </w:t>
      </w:r>
      <w:r>
        <w:rPr>
          <w:rFonts w:asciiTheme="majorHAnsi" w:hAnsiTheme="majorHAnsi" w:cstheme="majorHAnsi"/>
        </w:rPr>
        <w:t>s</w:t>
      </w:r>
      <w:r w:rsidRPr="0055194A">
        <w:rPr>
          <w:rFonts w:asciiTheme="majorHAnsi" w:hAnsiTheme="majorHAnsi" w:cstheme="majorHAnsi"/>
        </w:rPr>
        <w:t xml:space="preserve">ervices for Road Salt for INDOT, Other State Agencies, and Local Government </w:t>
      </w:r>
      <w:r w:rsidR="00EA22C0">
        <w:rPr>
          <w:rFonts w:asciiTheme="majorHAnsi" w:hAnsiTheme="majorHAnsi" w:cstheme="majorHAnsi"/>
        </w:rPr>
        <w:t>Entities</w:t>
      </w:r>
      <w:r>
        <w:rPr>
          <w:rFonts w:asciiTheme="majorHAnsi" w:hAnsiTheme="majorHAnsi" w:cstheme="majorHAnsi"/>
        </w:rPr>
        <w:t xml:space="preserve">.  The contract </w:t>
      </w:r>
      <w:proofErr w:type="gramStart"/>
      <w:r>
        <w:rPr>
          <w:rFonts w:asciiTheme="majorHAnsi" w:hAnsiTheme="majorHAnsi" w:cstheme="majorHAnsi"/>
        </w:rPr>
        <w:t>is expected</w:t>
      </w:r>
      <w:proofErr w:type="gramEnd"/>
      <w:r w:rsidRPr="0055194A">
        <w:rPr>
          <w:rFonts w:asciiTheme="majorHAnsi" w:hAnsiTheme="majorHAnsi" w:cstheme="majorHAnsi"/>
        </w:rPr>
        <w:t xml:space="preserve"> to begin </w:t>
      </w:r>
      <w:r w:rsidR="00FF1187">
        <w:rPr>
          <w:rFonts w:asciiTheme="majorHAnsi" w:hAnsiTheme="majorHAnsi" w:cstheme="majorHAnsi"/>
        </w:rPr>
        <w:t>July</w:t>
      </w:r>
      <w:r w:rsidRPr="0055194A">
        <w:rPr>
          <w:rFonts w:asciiTheme="majorHAnsi" w:hAnsiTheme="majorHAnsi" w:cstheme="majorHAnsi"/>
        </w:rPr>
        <w:t xml:space="preserve"> 01, </w:t>
      </w:r>
      <w:r w:rsidR="00FF1187">
        <w:rPr>
          <w:rFonts w:asciiTheme="majorHAnsi" w:hAnsiTheme="majorHAnsi" w:cstheme="majorHAnsi"/>
        </w:rPr>
        <w:t>2021</w:t>
      </w:r>
      <w:r w:rsidRPr="0055194A">
        <w:rPr>
          <w:rFonts w:asciiTheme="majorHAnsi" w:hAnsiTheme="majorHAnsi" w:cstheme="majorHAnsi"/>
        </w:rPr>
        <w:t xml:space="preserve"> or from date of last State signature, whichever is later, and end </w:t>
      </w:r>
      <w:r w:rsidR="00FF1187">
        <w:rPr>
          <w:rFonts w:asciiTheme="majorHAnsi" w:hAnsiTheme="majorHAnsi" w:cstheme="majorHAnsi"/>
        </w:rPr>
        <w:t>June</w:t>
      </w:r>
      <w:r w:rsidRPr="0055194A">
        <w:rPr>
          <w:rFonts w:asciiTheme="majorHAnsi" w:hAnsiTheme="majorHAnsi" w:cstheme="majorHAnsi"/>
        </w:rPr>
        <w:t xml:space="preserve"> </w:t>
      </w:r>
      <w:r w:rsidR="00FF1187">
        <w:rPr>
          <w:rFonts w:asciiTheme="majorHAnsi" w:hAnsiTheme="majorHAnsi" w:cstheme="majorHAnsi"/>
        </w:rPr>
        <w:t>30</w:t>
      </w:r>
      <w:r w:rsidRPr="0055194A">
        <w:rPr>
          <w:rFonts w:asciiTheme="majorHAnsi" w:hAnsiTheme="majorHAnsi" w:cstheme="majorHAnsi"/>
        </w:rPr>
        <w:t xml:space="preserve">, </w:t>
      </w:r>
      <w:r w:rsidR="00FF1187">
        <w:rPr>
          <w:rFonts w:asciiTheme="majorHAnsi" w:hAnsiTheme="majorHAnsi" w:cstheme="majorHAnsi"/>
        </w:rPr>
        <w:t>2022</w:t>
      </w:r>
      <w:r w:rsidRPr="0055194A">
        <w:rPr>
          <w:rFonts w:asciiTheme="majorHAnsi" w:hAnsiTheme="majorHAnsi" w:cstheme="majorHAnsi"/>
        </w:rPr>
        <w:t xml:space="preserve"> or one year after the State's last signature, whichever is later. </w:t>
      </w:r>
      <w:r>
        <w:rPr>
          <w:rFonts w:asciiTheme="majorHAnsi" w:hAnsiTheme="majorHAnsi" w:cstheme="majorHAnsi"/>
        </w:rPr>
        <w:t xml:space="preserve"> </w:t>
      </w:r>
      <w:r w:rsidRPr="0055194A">
        <w:rPr>
          <w:rFonts w:asciiTheme="majorHAnsi" w:hAnsiTheme="majorHAnsi" w:cstheme="majorHAnsi"/>
        </w:rPr>
        <w:t xml:space="preserve">Contract </w:t>
      </w:r>
      <w:proofErr w:type="gramStart"/>
      <w:r w:rsidRPr="0055194A">
        <w:rPr>
          <w:rFonts w:asciiTheme="majorHAnsi" w:hAnsiTheme="majorHAnsi" w:cstheme="majorHAnsi"/>
        </w:rPr>
        <w:t>may be mutually renewed</w:t>
      </w:r>
      <w:proofErr w:type="gramEnd"/>
      <w:r w:rsidRPr="0055194A">
        <w:rPr>
          <w:rFonts w:asciiTheme="majorHAnsi" w:hAnsiTheme="majorHAnsi" w:cstheme="majorHAnsi"/>
        </w:rPr>
        <w:t xml:space="preserve"> yearly for three additional years under the same terms and conditions.  </w:t>
      </w:r>
    </w:p>
    <w:p w14:paraId="7F03BF9D" w14:textId="554D55E0" w:rsidR="0055194A" w:rsidRPr="0055194A" w:rsidRDefault="0055194A" w:rsidP="0055194A">
      <w:pPr>
        <w:spacing w:line="240" w:lineRule="auto"/>
        <w:rPr>
          <w:rFonts w:asciiTheme="majorHAnsi" w:hAnsiTheme="majorHAnsi" w:cstheme="majorHAnsi"/>
        </w:rPr>
      </w:pPr>
      <w:r w:rsidRPr="0055194A">
        <w:rPr>
          <w:rFonts w:asciiTheme="majorHAnsi" w:hAnsiTheme="majorHAnsi" w:cstheme="majorHAnsi"/>
        </w:rPr>
        <w:t>Renewals are subject to the approval of the</w:t>
      </w:r>
      <w:r>
        <w:rPr>
          <w:rFonts w:asciiTheme="majorHAnsi" w:hAnsiTheme="majorHAnsi" w:cstheme="majorHAnsi"/>
        </w:rPr>
        <w:t xml:space="preserve"> Indiana</w:t>
      </w:r>
      <w:r w:rsidRPr="0055194A">
        <w:rPr>
          <w:rFonts w:asciiTheme="majorHAnsi" w:hAnsiTheme="majorHAnsi" w:cstheme="majorHAnsi"/>
        </w:rPr>
        <w:t xml:space="preserve"> Department of Administration and the State Budget Agency.</w:t>
      </w:r>
      <w:r>
        <w:rPr>
          <w:rFonts w:asciiTheme="majorHAnsi" w:hAnsiTheme="majorHAnsi" w:cstheme="majorHAnsi"/>
        </w:rPr>
        <w:t xml:space="preserve"> </w:t>
      </w:r>
      <w:r w:rsidRPr="0055194A">
        <w:rPr>
          <w:rFonts w:asciiTheme="majorHAnsi" w:hAnsiTheme="majorHAnsi" w:cstheme="majorHAnsi"/>
        </w:rPr>
        <w:t xml:space="preserve"> </w:t>
      </w:r>
      <w:proofErr w:type="gramStart"/>
      <w:r w:rsidRPr="0055194A">
        <w:rPr>
          <w:rFonts w:asciiTheme="majorHAnsi" w:hAnsiTheme="majorHAnsi" w:cstheme="majorHAnsi"/>
        </w:rPr>
        <w:t>Total term of this agreement including all renewals</w:t>
      </w:r>
      <w:proofErr w:type="gramEnd"/>
      <w:r w:rsidRPr="0055194A">
        <w:rPr>
          <w:rFonts w:asciiTheme="majorHAnsi" w:hAnsiTheme="majorHAnsi" w:cstheme="majorHAnsi"/>
        </w:rPr>
        <w:t xml:space="preserve">, </w:t>
      </w:r>
      <w:proofErr w:type="gramStart"/>
      <w:r w:rsidRPr="0055194A">
        <w:rPr>
          <w:rFonts w:asciiTheme="majorHAnsi" w:hAnsiTheme="majorHAnsi" w:cstheme="majorHAnsi"/>
        </w:rPr>
        <w:t>shall not exceed four years</w:t>
      </w:r>
      <w:proofErr w:type="gramEnd"/>
      <w:r w:rsidRPr="0055194A">
        <w:rPr>
          <w:rFonts w:asciiTheme="majorHAnsi" w:hAnsiTheme="majorHAnsi" w:cstheme="majorHAnsi"/>
        </w:rPr>
        <w:t>.</w:t>
      </w:r>
      <w:r w:rsidRPr="0055194A">
        <w:rPr>
          <w:rFonts w:asciiTheme="majorHAnsi" w:hAnsiTheme="majorHAnsi" w:cstheme="majorHAnsi"/>
        </w:rPr>
        <w:br/>
      </w:r>
      <w:r w:rsidRPr="0055194A">
        <w:rPr>
          <w:rFonts w:asciiTheme="majorHAnsi" w:hAnsiTheme="majorHAnsi" w:cstheme="majorHAnsi"/>
        </w:rPr>
        <w:br/>
        <w:t xml:space="preserve">Current State of Indiana contract information and pricing for road salt is available at the following web address: </w:t>
      </w:r>
      <w:r w:rsidRPr="0055194A">
        <w:rPr>
          <w:rFonts w:asciiTheme="majorHAnsi" w:hAnsiTheme="majorHAnsi" w:cstheme="majorHAnsi"/>
        </w:rPr>
        <w:br/>
      </w:r>
      <w:hyperlink r:id="rId10" w:history="1">
        <w:r w:rsidRPr="0055194A">
          <w:rPr>
            <w:rStyle w:val="Hyperlink"/>
            <w:rFonts w:asciiTheme="majorHAnsi" w:hAnsiTheme="majorHAnsi" w:cstheme="majorHAnsi"/>
          </w:rPr>
          <w:t>http://www.in.gov/idoa/2624.htm</w:t>
        </w:r>
      </w:hyperlink>
      <w:r w:rsidRPr="0055194A">
        <w:rPr>
          <w:rFonts w:asciiTheme="majorHAnsi" w:hAnsiTheme="majorHAnsi" w:cstheme="majorHAnsi"/>
        </w:rPr>
        <w:t xml:space="preserve"> </w:t>
      </w:r>
    </w:p>
    <w:p w14:paraId="5DE6DD47" w14:textId="77777777" w:rsidR="00694C22" w:rsidRPr="00D5455B" w:rsidRDefault="00694C22" w:rsidP="007440C5">
      <w:pPr>
        <w:spacing w:after="0"/>
        <w:rPr>
          <w:rFonts w:asciiTheme="majorHAnsi" w:hAnsiTheme="majorHAnsi" w:cstheme="majorHAnsi"/>
          <w:b/>
        </w:rPr>
      </w:pPr>
    </w:p>
    <w:p w14:paraId="7CC3E234" w14:textId="77777777" w:rsidR="00BD13E6" w:rsidRPr="00D5455B" w:rsidRDefault="00BD13E6" w:rsidP="007440C5">
      <w:pPr>
        <w:spacing w:after="0"/>
        <w:rPr>
          <w:rFonts w:asciiTheme="majorHAnsi" w:hAnsiTheme="majorHAnsi" w:cstheme="majorHAnsi"/>
          <w:b/>
        </w:rPr>
      </w:pPr>
      <w:r w:rsidRPr="00D5455B">
        <w:rPr>
          <w:rFonts w:asciiTheme="majorHAnsi" w:hAnsiTheme="majorHAnsi" w:cstheme="majorHAnsi"/>
          <w:b/>
        </w:rPr>
        <w:t>Key Bid Dates</w:t>
      </w:r>
    </w:p>
    <w:p w14:paraId="01C9D6F0" w14:textId="77777777" w:rsidR="00BD13E6" w:rsidRPr="00D5455B" w:rsidRDefault="00BD13E6" w:rsidP="007440C5">
      <w:pPr>
        <w:spacing w:after="0"/>
        <w:rPr>
          <w:rFonts w:asciiTheme="majorHAnsi" w:hAnsiTheme="majorHAnsi" w:cstheme="majorHAnsi"/>
        </w:rPr>
      </w:pPr>
      <w:r w:rsidRPr="00D5455B">
        <w:rPr>
          <w:rFonts w:asciiTheme="majorHAnsi" w:hAnsiTheme="majorHAnsi" w:cstheme="majorHAnsi"/>
        </w:rPr>
        <w:t xml:space="preserve">The following timeline </w:t>
      </w:r>
      <w:proofErr w:type="gramStart"/>
      <w:r w:rsidRPr="00D5455B">
        <w:rPr>
          <w:rFonts w:asciiTheme="majorHAnsi" w:hAnsiTheme="majorHAnsi" w:cstheme="majorHAnsi"/>
        </w:rPr>
        <w:t>has been provided</w:t>
      </w:r>
      <w:proofErr w:type="gramEnd"/>
      <w:r w:rsidRPr="00D5455B">
        <w:rPr>
          <w:rFonts w:asciiTheme="majorHAnsi" w:hAnsiTheme="majorHAnsi" w:cstheme="majorHAnsi"/>
        </w:rPr>
        <w:t xml:space="preserve"> as an illustration of the bid process.  The dates associated with each step are not to be considered binding.  Due to the unpredictable nature of the evaluation period, these dates are tentative and subject to change</w:t>
      </w:r>
      <w:r w:rsidR="00A867CA" w:rsidRPr="00D5455B">
        <w:rPr>
          <w:rFonts w:asciiTheme="majorHAnsi" w:hAnsiTheme="majorHAnsi" w:cstheme="majorHAnsi"/>
        </w:rPr>
        <w:t xml:space="preserve">. </w:t>
      </w:r>
    </w:p>
    <w:p w14:paraId="374753FC" w14:textId="77777777" w:rsidR="00A867CA" w:rsidRPr="00D5455B" w:rsidRDefault="00A867CA" w:rsidP="00A867CA">
      <w:pPr>
        <w:spacing w:after="0"/>
        <w:jc w:val="center"/>
        <w:rPr>
          <w:rFonts w:asciiTheme="majorHAnsi" w:hAnsiTheme="majorHAnsi" w:cstheme="majorHAnsi"/>
          <w:b/>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357"/>
        <w:gridCol w:w="4500"/>
      </w:tblGrid>
      <w:tr w:rsidR="00BD13E6" w:rsidRPr="00D5455B" w14:paraId="65A11740" w14:textId="77777777" w:rsidTr="008B5884">
        <w:trPr>
          <w:trHeight w:val="23"/>
          <w:jc w:val="center"/>
        </w:trPr>
        <w:tc>
          <w:tcPr>
            <w:tcW w:w="4357" w:type="dxa"/>
            <w:shd w:val="clear" w:color="auto" w:fill="D9D9D9"/>
            <w:vAlign w:val="center"/>
          </w:tcPr>
          <w:p w14:paraId="466DB720" w14:textId="77777777" w:rsidR="00BD13E6" w:rsidRPr="00D5455B" w:rsidRDefault="00BD13E6" w:rsidP="00BD13E6">
            <w:pPr>
              <w:spacing w:after="0"/>
              <w:jc w:val="center"/>
              <w:rPr>
                <w:rFonts w:asciiTheme="majorHAnsi" w:hAnsiTheme="majorHAnsi" w:cstheme="majorHAnsi"/>
                <w:b/>
                <w:bCs/>
              </w:rPr>
            </w:pPr>
            <w:r w:rsidRPr="00D5455B">
              <w:rPr>
                <w:rFonts w:asciiTheme="majorHAnsi" w:hAnsiTheme="majorHAnsi" w:cstheme="majorHAnsi"/>
                <w:b/>
                <w:bCs/>
              </w:rPr>
              <w:t>Activity</w:t>
            </w:r>
          </w:p>
        </w:tc>
        <w:tc>
          <w:tcPr>
            <w:tcW w:w="4500" w:type="dxa"/>
            <w:shd w:val="clear" w:color="auto" w:fill="D9D9D9"/>
            <w:vAlign w:val="center"/>
          </w:tcPr>
          <w:p w14:paraId="7A172987" w14:textId="77777777" w:rsidR="00BD13E6" w:rsidRPr="00D5455B" w:rsidRDefault="00BD13E6" w:rsidP="00BD13E6">
            <w:pPr>
              <w:spacing w:after="0"/>
              <w:jc w:val="center"/>
              <w:rPr>
                <w:rFonts w:asciiTheme="majorHAnsi" w:hAnsiTheme="majorHAnsi" w:cstheme="majorHAnsi"/>
                <w:b/>
                <w:bCs/>
              </w:rPr>
            </w:pPr>
            <w:r w:rsidRPr="00D5455B">
              <w:rPr>
                <w:rFonts w:asciiTheme="majorHAnsi" w:hAnsiTheme="majorHAnsi" w:cstheme="majorHAnsi"/>
                <w:b/>
                <w:bCs/>
              </w:rPr>
              <w:t>Date</w:t>
            </w:r>
          </w:p>
        </w:tc>
      </w:tr>
      <w:tr w:rsidR="00BD13E6" w:rsidRPr="00D5455B" w14:paraId="1DF1E68B" w14:textId="77777777" w:rsidTr="008B5884">
        <w:trPr>
          <w:trHeight w:val="44"/>
          <w:jc w:val="center"/>
        </w:trPr>
        <w:tc>
          <w:tcPr>
            <w:tcW w:w="4357" w:type="dxa"/>
            <w:vAlign w:val="center"/>
          </w:tcPr>
          <w:p w14:paraId="7005F226" w14:textId="77777777" w:rsidR="00BD13E6" w:rsidRPr="00D5455B" w:rsidRDefault="00BD13E6" w:rsidP="00D62EB7">
            <w:pPr>
              <w:spacing w:after="0"/>
              <w:jc w:val="center"/>
              <w:rPr>
                <w:rFonts w:asciiTheme="majorHAnsi" w:hAnsiTheme="majorHAnsi" w:cstheme="majorHAnsi"/>
                <w:b/>
              </w:rPr>
            </w:pPr>
            <w:r w:rsidRPr="00D5455B">
              <w:rPr>
                <w:rFonts w:asciiTheme="majorHAnsi" w:hAnsiTheme="majorHAnsi" w:cstheme="majorHAnsi"/>
                <w:b/>
              </w:rPr>
              <w:t>Issue of Bid</w:t>
            </w:r>
          </w:p>
        </w:tc>
        <w:tc>
          <w:tcPr>
            <w:tcW w:w="4500" w:type="dxa"/>
            <w:vAlign w:val="center"/>
          </w:tcPr>
          <w:p w14:paraId="2F279E55" w14:textId="25225C14" w:rsidR="00BD13E6" w:rsidRPr="00D5455B" w:rsidRDefault="0047239D" w:rsidP="0047239D">
            <w:pPr>
              <w:spacing w:after="0"/>
              <w:jc w:val="center"/>
              <w:rPr>
                <w:rFonts w:asciiTheme="majorHAnsi" w:hAnsiTheme="majorHAnsi" w:cstheme="majorHAnsi"/>
              </w:rPr>
            </w:pPr>
            <w:r>
              <w:rPr>
                <w:rFonts w:asciiTheme="majorHAnsi" w:hAnsiTheme="majorHAnsi" w:cstheme="majorHAnsi"/>
              </w:rPr>
              <w:t>April</w:t>
            </w:r>
            <w:r w:rsidR="00694C22" w:rsidRPr="00D5455B">
              <w:rPr>
                <w:rFonts w:asciiTheme="majorHAnsi" w:hAnsiTheme="majorHAnsi" w:cstheme="majorHAnsi"/>
              </w:rPr>
              <w:t xml:space="preserve"> </w:t>
            </w:r>
            <w:r w:rsidR="00E87011">
              <w:rPr>
                <w:rFonts w:asciiTheme="majorHAnsi" w:hAnsiTheme="majorHAnsi" w:cstheme="majorHAnsi"/>
              </w:rPr>
              <w:t>27</w:t>
            </w:r>
            <w:r w:rsidR="008B5884" w:rsidRPr="00D5455B">
              <w:rPr>
                <w:rFonts w:asciiTheme="majorHAnsi" w:hAnsiTheme="majorHAnsi" w:cstheme="majorHAnsi"/>
              </w:rPr>
              <w:t xml:space="preserve">, </w:t>
            </w:r>
            <w:r w:rsidR="00FF1187">
              <w:rPr>
                <w:rFonts w:asciiTheme="majorHAnsi" w:hAnsiTheme="majorHAnsi" w:cstheme="majorHAnsi"/>
              </w:rPr>
              <w:t>2021</w:t>
            </w:r>
          </w:p>
        </w:tc>
      </w:tr>
      <w:tr w:rsidR="00BD13E6" w:rsidRPr="00D5455B" w14:paraId="14C22F2E" w14:textId="77777777" w:rsidTr="008B5884">
        <w:trPr>
          <w:trHeight w:val="125"/>
          <w:jc w:val="center"/>
        </w:trPr>
        <w:tc>
          <w:tcPr>
            <w:tcW w:w="4357" w:type="dxa"/>
            <w:vAlign w:val="center"/>
          </w:tcPr>
          <w:p w14:paraId="642616CB" w14:textId="77777777" w:rsidR="00BD13E6" w:rsidRPr="00D5455B" w:rsidRDefault="00BD13E6" w:rsidP="00D62EB7">
            <w:pPr>
              <w:spacing w:after="0"/>
              <w:jc w:val="center"/>
              <w:rPr>
                <w:rFonts w:asciiTheme="majorHAnsi" w:hAnsiTheme="majorHAnsi" w:cstheme="majorHAnsi"/>
                <w:b/>
              </w:rPr>
            </w:pPr>
            <w:r w:rsidRPr="00D5455B">
              <w:rPr>
                <w:rFonts w:asciiTheme="majorHAnsi" w:hAnsiTheme="majorHAnsi" w:cstheme="majorHAnsi"/>
                <w:b/>
              </w:rPr>
              <w:t>Deadline to Submit Written Questions</w:t>
            </w:r>
          </w:p>
        </w:tc>
        <w:tc>
          <w:tcPr>
            <w:tcW w:w="4500" w:type="dxa"/>
            <w:vAlign w:val="center"/>
          </w:tcPr>
          <w:p w14:paraId="244561B5" w14:textId="3D1AABA2" w:rsidR="00BD13E6" w:rsidRPr="00D5455B" w:rsidRDefault="00367B91" w:rsidP="0047239D">
            <w:pPr>
              <w:spacing w:after="0"/>
              <w:jc w:val="center"/>
              <w:rPr>
                <w:rFonts w:asciiTheme="majorHAnsi" w:hAnsiTheme="majorHAnsi" w:cstheme="majorHAnsi"/>
              </w:rPr>
            </w:pPr>
            <w:r>
              <w:rPr>
                <w:rFonts w:asciiTheme="majorHAnsi" w:hAnsiTheme="majorHAnsi" w:cstheme="majorHAnsi"/>
              </w:rPr>
              <w:t>Monday</w:t>
            </w:r>
            <w:r w:rsidR="000116AC" w:rsidRPr="00D5455B">
              <w:rPr>
                <w:rFonts w:asciiTheme="majorHAnsi" w:hAnsiTheme="majorHAnsi" w:cstheme="majorHAnsi"/>
              </w:rPr>
              <w:t xml:space="preserve">, </w:t>
            </w:r>
            <w:r>
              <w:rPr>
                <w:rFonts w:asciiTheme="majorHAnsi" w:hAnsiTheme="majorHAnsi" w:cstheme="majorHAnsi"/>
              </w:rPr>
              <w:t>May</w:t>
            </w:r>
            <w:r w:rsidR="000116AC" w:rsidRPr="00D5455B">
              <w:rPr>
                <w:rFonts w:asciiTheme="majorHAnsi" w:hAnsiTheme="majorHAnsi" w:cstheme="majorHAnsi"/>
              </w:rPr>
              <w:t xml:space="preserve"> </w:t>
            </w:r>
            <w:r>
              <w:rPr>
                <w:rFonts w:asciiTheme="majorHAnsi" w:hAnsiTheme="majorHAnsi" w:cstheme="majorHAnsi"/>
              </w:rPr>
              <w:t>03</w:t>
            </w:r>
            <w:r w:rsidR="008B5884" w:rsidRPr="00D5455B">
              <w:rPr>
                <w:rFonts w:asciiTheme="majorHAnsi" w:hAnsiTheme="majorHAnsi" w:cstheme="majorHAnsi"/>
              </w:rPr>
              <w:t xml:space="preserve">, </w:t>
            </w:r>
            <w:r w:rsidR="00C4645C">
              <w:rPr>
                <w:rFonts w:asciiTheme="majorHAnsi" w:hAnsiTheme="majorHAnsi" w:cstheme="majorHAnsi"/>
              </w:rPr>
              <w:t xml:space="preserve">2021 </w:t>
            </w:r>
            <w:r w:rsidR="0047239D">
              <w:rPr>
                <w:rFonts w:asciiTheme="majorHAnsi" w:hAnsiTheme="majorHAnsi" w:cstheme="majorHAnsi"/>
              </w:rPr>
              <w:t>by 12</w:t>
            </w:r>
            <w:r w:rsidR="0047239D" w:rsidRPr="00D5455B">
              <w:rPr>
                <w:rFonts w:asciiTheme="majorHAnsi" w:hAnsiTheme="majorHAnsi" w:cstheme="majorHAnsi"/>
              </w:rPr>
              <w:t>:00PM E</w:t>
            </w:r>
            <w:r w:rsidR="0047239D">
              <w:rPr>
                <w:rFonts w:asciiTheme="majorHAnsi" w:hAnsiTheme="majorHAnsi" w:cstheme="majorHAnsi"/>
              </w:rPr>
              <w:t>D</w:t>
            </w:r>
            <w:r w:rsidR="0047239D" w:rsidRPr="00D5455B">
              <w:rPr>
                <w:rFonts w:asciiTheme="majorHAnsi" w:hAnsiTheme="majorHAnsi" w:cstheme="majorHAnsi"/>
              </w:rPr>
              <w:t>T</w:t>
            </w:r>
          </w:p>
        </w:tc>
      </w:tr>
      <w:tr w:rsidR="00BD13E6" w:rsidRPr="00D5455B" w14:paraId="516408A5" w14:textId="77777777" w:rsidTr="008B5884">
        <w:trPr>
          <w:trHeight w:val="107"/>
          <w:jc w:val="center"/>
        </w:trPr>
        <w:tc>
          <w:tcPr>
            <w:tcW w:w="4357" w:type="dxa"/>
            <w:vAlign w:val="center"/>
          </w:tcPr>
          <w:p w14:paraId="7898A3B1" w14:textId="77777777" w:rsidR="00BD13E6" w:rsidRPr="00D5455B" w:rsidRDefault="00BD13E6" w:rsidP="00D62EB7">
            <w:pPr>
              <w:spacing w:after="0"/>
              <w:jc w:val="center"/>
              <w:rPr>
                <w:rFonts w:asciiTheme="majorHAnsi" w:hAnsiTheme="majorHAnsi" w:cstheme="majorHAnsi"/>
                <w:b/>
              </w:rPr>
            </w:pPr>
            <w:r w:rsidRPr="00D5455B">
              <w:rPr>
                <w:rFonts w:asciiTheme="majorHAnsi" w:hAnsiTheme="majorHAnsi" w:cstheme="majorHAnsi"/>
                <w:b/>
              </w:rPr>
              <w:t>Response to Written Questions</w:t>
            </w:r>
          </w:p>
        </w:tc>
        <w:tc>
          <w:tcPr>
            <w:tcW w:w="4500" w:type="dxa"/>
            <w:vAlign w:val="center"/>
          </w:tcPr>
          <w:p w14:paraId="12CCAF0C" w14:textId="7C845F5D" w:rsidR="00BD13E6" w:rsidRPr="00D5455B" w:rsidRDefault="00204F13" w:rsidP="0047239D">
            <w:pPr>
              <w:spacing w:after="0"/>
              <w:jc w:val="center"/>
              <w:rPr>
                <w:rFonts w:asciiTheme="majorHAnsi" w:hAnsiTheme="majorHAnsi" w:cstheme="majorHAnsi"/>
              </w:rPr>
            </w:pPr>
            <w:r>
              <w:rPr>
                <w:rFonts w:asciiTheme="majorHAnsi" w:hAnsiTheme="majorHAnsi" w:cstheme="majorHAnsi"/>
              </w:rPr>
              <w:t>May</w:t>
            </w:r>
            <w:r w:rsidR="008B5884" w:rsidRPr="00D5455B">
              <w:rPr>
                <w:rFonts w:asciiTheme="majorHAnsi" w:hAnsiTheme="majorHAnsi" w:cstheme="majorHAnsi"/>
              </w:rPr>
              <w:t xml:space="preserve"> </w:t>
            </w:r>
            <w:del w:id="20" w:author="Chittenden, Abigail" w:date="2021-05-07T14:31:00Z">
              <w:r w:rsidDel="006D608F">
                <w:rPr>
                  <w:rFonts w:asciiTheme="majorHAnsi" w:hAnsiTheme="majorHAnsi" w:cstheme="majorHAnsi"/>
                </w:rPr>
                <w:delText>05</w:delText>
              </w:r>
            </w:del>
            <w:ins w:id="21" w:author="Chittenden, Abigail" w:date="2021-05-12T14:33:00Z">
              <w:r w:rsidR="00184395">
                <w:rPr>
                  <w:rFonts w:asciiTheme="majorHAnsi" w:hAnsiTheme="majorHAnsi" w:cstheme="majorHAnsi"/>
                </w:rPr>
                <w:t>12</w:t>
              </w:r>
            </w:ins>
            <w:r w:rsidR="008B5884" w:rsidRPr="00D5455B">
              <w:rPr>
                <w:rFonts w:asciiTheme="majorHAnsi" w:hAnsiTheme="majorHAnsi" w:cstheme="majorHAnsi"/>
              </w:rPr>
              <w:t xml:space="preserve">, </w:t>
            </w:r>
            <w:r w:rsidR="00C4645C">
              <w:rPr>
                <w:rFonts w:asciiTheme="majorHAnsi" w:hAnsiTheme="majorHAnsi" w:cstheme="majorHAnsi"/>
              </w:rPr>
              <w:t>2021</w:t>
            </w:r>
          </w:p>
        </w:tc>
      </w:tr>
      <w:tr w:rsidR="00BD13E6" w:rsidRPr="00D5455B" w14:paraId="69B02E34" w14:textId="77777777" w:rsidTr="008B5884">
        <w:trPr>
          <w:trHeight w:val="251"/>
          <w:jc w:val="center"/>
        </w:trPr>
        <w:tc>
          <w:tcPr>
            <w:tcW w:w="4357" w:type="dxa"/>
            <w:vAlign w:val="center"/>
          </w:tcPr>
          <w:p w14:paraId="05AC7F02" w14:textId="77777777" w:rsidR="00BD13E6" w:rsidRPr="00D5455B" w:rsidRDefault="00BD13E6" w:rsidP="00D62EB7">
            <w:pPr>
              <w:spacing w:after="0"/>
              <w:jc w:val="center"/>
              <w:rPr>
                <w:rFonts w:asciiTheme="majorHAnsi" w:hAnsiTheme="majorHAnsi" w:cstheme="majorHAnsi"/>
                <w:b/>
              </w:rPr>
            </w:pPr>
            <w:r w:rsidRPr="00D5455B">
              <w:rPr>
                <w:rFonts w:asciiTheme="majorHAnsi" w:hAnsiTheme="majorHAnsi" w:cstheme="majorHAnsi"/>
                <w:b/>
              </w:rPr>
              <w:t>Submission of Proposals</w:t>
            </w:r>
          </w:p>
        </w:tc>
        <w:tc>
          <w:tcPr>
            <w:tcW w:w="4500" w:type="dxa"/>
            <w:vAlign w:val="center"/>
          </w:tcPr>
          <w:p w14:paraId="459113C4" w14:textId="136A2B3C" w:rsidR="00BD13E6" w:rsidRPr="00D5455B" w:rsidRDefault="0055194A" w:rsidP="0047239D">
            <w:pPr>
              <w:spacing w:after="0"/>
              <w:jc w:val="center"/>
              <w:rPr>
                <w:rFonts w:asciiTheme="majorHAnsi" w:hAnsiTheme="majorHAnsi" w:cstheme="majorHAnsi"/>
              </w:rPr>
            </w:pPr>
            <w:r>
              <w:rPr>
                <w:rFonts w:asciiTheme="majorHAnsi" w:hAnsiTheme="majorHAnsi" w:cstheme="majorHAnsi"/>
              </w:rPr>
              <w:t>May</w:t>
            </w:r>
            <w:r w:rsidR="00694C22" w:rsidRPr="00D5455B">
              <w:rPr>
                <w:rFonts w:asciiTheme="majorHAnsi" w:hAnsiTheme="majorHAnsi" w:cstheme="majorHAnsi"/>
              </w:rPr>
              <w:t xml:space="preserve"> </w:t>
            </w:r>
            <w:del w:id="22" w:author="Chittenden, Abigail" w:date="2021-05-07T14:31:00Z">
              <w:r w:rsidR="00204F13" w:rsidDel="003E2B8A">
                <w:rPr>
                  <w:rFonts w:asciiTheme="majorHAnsi" w:hAnsiTheme="majorHAnsi" w:cstheme="majorHAnsi"/>
                </w:rPr>
                <w:delText>13</w:delText>
              </w:r>
            </w:del>
            <w:ins w:id="23" w:author="Chittenden, Abigail" w:date="2021-05-13T13:45:00Z">
              <w:r w:rsidR="00293E0A">
                <w:rPr>
                  <w:rFonts w:asciiTheme="majorHAnsi" w:hAnsiTheme="majorHAnsi" w:cstheme="majorHAnsi"/>
                </w:rPr>
                <w:t>19</w:t>
              </w:r>
            </w:ins>
            <w:r w:rsidR="008B5884" w:rsidRPr="00D5455B">
              <w:rPr>
                <w:rFonts w:asciiTheme="majorHAnsi" w:hAnsiTheme="majorHAnsi" w:cstheme="majorHAnsi"/>
              </w:rPr>
              <w:t xml:space="preserve">, </w:t>
            </w:r>
            <w:r w:rsidR="00C4645C">
              <w:rPr>
                <w:rFonts w:asciiTheme="majorHAnsi" w:hAnsiTheme="majorHAnsi" w:cstheme="majorHAnsi"/>
              </w:rPr>
              <w:t xml:space="preserve">2021 </w:t>
            </w:r>
            <w:r w:rsidR="0047239D">
              <w:rPr>
                <w:rFonts w:asciiTheme="majorHAnsi" w:hAnsiTheme="majorHAnsi" w:cstheme="majorHAnsi"/>
              </w:rPr>
              <w:t xml:space="preserve">by </w:t>
            </w:r>
            <w:r w:rsidR="0047239D" w:rsidRPr="00D5455B">
              <w:rPr>
                <w:rFonts w:asciiTheme="majorHAnsi" w:hAnsiTheme="majorHAnsi" w:cstheme="majorHAnsi"/>
              </w:rPr>
              <w:t>3:00PM E</w:t>
            </w:r>
            <w:r w:rsidR="0047239D">
              <w:rPr>
                <w:rFonts w:asciiTheme="majorHAnsi" w:hAnsiTheme="majorHAnsi" w:cstheme="majorHAnsi"/>
              </w:rPr>
              <w:t>D</w:t>
            </w:r>
            <w:r w:rsidR="0047239D" w:rsidRPr="00D5455B">
              <w:rPr>
                <w:rFonts w:asciiTheme="majorHAnsi" w:hAnsiTheme="majorHAnsi" w:cstheme="majorHAnsi"/>
              </w:rPr>
              <w:t>T</w:t>
            </w:r>
          </w:p>
        </w:tc>
      </w:tr>
      <w:tr w:rsidR="0055194A" w:rsidRPr="00D5455B" w14:paraId="46E7DE61" w14:textId="77777777" w:rsidTr="008B5884">
        <w:trPr>
          <w:trHeight w:val="251"/>
          <w:jc w:val="center"/>
        </w:trPr>
        <w:tc>
          <w:tcPr>
            <w:tcW w:w="4357" w:type="dxa"/>
            <w:vAlign w:val="center"/>
          </w:tcPr>
          <w:p w14:paraId="2A340055" w14:textId="7F12F3AE" w:rsidR="0055194A" w:rsidRPr="0055194A" w:rsidRDefault="0055194A" w:rsidP="00D62EB7">
            <w:pPr>
              <w:spacing w:after="0"/>
              <w:jc w:val="center"/>
              <w:rPr>
                <w:rFonts w:asciiTheme="majorHAnsi" w:hAnsiTheme="majorHAnsi" w:cstheme="majorHAnsi"/>
                <w:b/>
              </w:rPr>
            </w:pPr>
            <w:r w:rsidRPr="0055194A">
              <w:rPr>
                <w:rFonts w:asciiTheme="majorHAnsi" w:hAnsiTheme="majorHAnsi" w:cstheme="majorHAnsi"/>
                <w:b/>
              </w:rPr>
              <w:t>Award Recommendation</w:t>
            </w:r>
          </w:p>
        </w:tc>
        <w:tc>
          <w:tcPr>
            <w:tcW w:w="4500" w:type="dxa"/>
            <w:vAlign w:val="center"/>
          </w:tcPr>
          <w:p w14:paraId="27FD991E" w14:textId="1EDE2E1A" w:rsidR="0055194A" w:rsidRPr="00D5455B" w:rsidRDefault="0055194A" w:rsidP="0047239D">
            <w:pPr>
              <w:spacing w:after="0"/>
              <w:jc w:val="center"/>
              <w:rPr>
                <w:rFonts w:asciiTheme="majorHAnsi" w:hAnsiTheme="majorHAnsi" w:cstheme="majorHAnsi"/>
              </w:rPr>
            </w:pPr>
            <w:r>
              <w:rPr>
                <w:rFonts w:asciiTheme="majorHAnsi" w:hAnsiTheme="majorHAnsi" w:cstheme="majorHAnsi"/>
              </w:rPr>
              <w:t xml:space="preserve">May </w:t>
            </w:r>
            <w:del w:id="24" w:author="Chittenden, Abigail" w:date="2021-05-07T14:31:00Z">
              <w:r w:rsidR="00167078" w:rsidDel="006D608F">
                <w:rPr>
                  <w:rFonts w:asciiTheme="majorHAnsi" w:hAnsiTheme="majorHAnsi" w:cstheme="majorHAnsi"/>
                </w:rPr>
                <w:delText>26</w:delText>
              </w:r>
            </w:del>
            <w:ins w:id="25" w:author="Chittenden, Abigail" w:date="2021-05-13T13:45:00Z">
              <w:r w:rsidR="00293E0A">
                <w:rPr>
                  <w:rFonts w:asciiTheme="majorHAnsi" w:hAnsiTheme="majorHAnsi" w:cstheme="majorHAnsi"/>
                </w:rPr>
                <w:t>31</w:t>
              </w:r>
            </w:ins>
            <w:r>
              <w:rPr>
                <w:rFonts w:asciiTheme="majorHAnsi" w:hAnsiTheme="majorHAnsi" w:cstheme="majorHAnsi"/>
              </w:rPr>
              <w:t xml:space="preserve">, </w:t>
            </w:r>
            <w:r w:rsidR="00C4645C">
              <w:rPr>
                <w:rFonts w:asciiTheme="majorHAnsi" w:hAnsiTheme="majorHAnsi" w:cstheme="majorHAnsi"/>
              </w:rPr>
              <w:t>2021</w:t>
            </w:r>
          </w:p>
        </w:tc>
      </w:tr>
    </w:tbl>
    <w:p w14:paraId="61F701D8" w14:textId="1BBD95B8" w:rsidR="00E97CA6" w:rsidRPr="002B4207" w:rsidRDefault="00A867CA" w:rsidP="007440C5">
      <w:pPr>
        <w:spacing w:after="0"/>
        <w:rPr>
          <w:rFonts w:asciiTheme="majorHAnsi" w:hAnsiTheme="majorHAnsi" w:cstheme="majorHAnsi"/>
          <w:b/>
        </w:rPr>
      </w:pPr>
      <w:r w:rsidRPr="00D5455B">
        <w:rPr>
          <w:rFonts w:asciiTheme="majorHAnsi" w:hAnsiTheme="majorHAnsi" w:cstheme="majorHAnsi"/>
          <w:b/>
        </w:rPr>
        <w:lastRenderedPageBreak/>
        <w:br/>
      </w:r>
      <w:r w:rsidR="00612C56" w:rsidRPr="00D5455B">
        <w:rPr>
          <w:rFonts w:asciiTheme="majorHAnsi" w:hAnsiTheme="majorHAnsi" w:cstheme="majorHAnsi"/>
          <w:b/>
        </w:rPr>
        <w:t>Question and Answer Period</w:t>
      </w:r>
      <w:r w:rsidR="00612C56" w:rsidRPr="00D5455B">
        <w:rPr>
          <w:rFonts w:asciiTheme="majorHAnsi" w:hAnsiTheme="majorHAnsi" w:cstheme="majorHAnsi"/>
          <w:b/>
        </w:rPr>
        <w:br/>
      </w:r>
      <w:proofErr w:type="gramStart"/>
      <w:r w:rsidR="00612C56" w:rsidRPr="00D5455B">
        <w:rPr>
          <w:rFonts w:asciiTheme="majorHAnsi" w:hAnsiTheme="majorHAnsi" w:cstheme="majorHAnsi"/>
        </w:rPr>
        <w:t>All</w:t>
      </w:r>
      <w:proofErr w:type="gramEnd"/>
      <w:r w:rsidR="00612C56" w:rsidRPr="00D5455B">
        <w:rPr>
          <w:rFonts w:asciiTheme="majorHAnsi" w:hAnsiTheme="majorHAnsi" w:cstheme="majorHAnsi"/>
        </w:rPr>
        <w:t xml:space="preserve"> questions pertaining to this bid are due by </w:t>
      </w:r>
      <w:r w:rsidR="0047239D" w:rsidRPr="0047239D">
        <w:rPr>
          <w:rFonts w:asciiTheme="majorHAnsi" w:hAnsiTheme="majorHAnsi" w:cstheme="majorHAnsi"/>
          <w:b/>
          <w:color w:val="FF0000"/>
        </w:rPr>
        <w:t>12</w:t>
      </w:r>
      <w:r w:rsidR="00D62EB7" w:rsidRPr="0047239D">
        <w:rPr>
          <w:rFonts w:asciiTheme="majorHAnsi" w:hAnsiTheme="majorHAnsi" w:cstheme="majorHAnsi"/>
          <w:b/>
          <w:color w:val="FF0000"/>
        </w:rPr>
        <w:t>:00PM E</w:t>
      </w:r>
      <w:r w:rsidR="0047239D" w:rsidRPr="0047239D">
        <w:rPr>
          <w:rFonts w:asciiTheme="majorHAnsi" w:hAnsiTheme="majorHAnsi" w:cstheme="majorHAnsi"/>
          <w:b/>
          <w:color w:val="FF0000"/>
        </w:rPr>
        <w:t>D</w:t>
      </w:r>
      <w:r w:rsidR="00323F12" w:rsidRPr="0047239D">
        <w:rPr>
          <w:rFonts w:asciiTheme="majorHAnsi" w:hAnsiTheme="majorHAnsi" w:cstheme="majorHAnsi"/>
          <w:b/>
          <w:color w:val="FF0000"/>
        </w:rPr>
        <w:t xml:space="preserve">T on </w:t>
      </w:r>
      <w:r w:rsidR="00167078">
        <w:rPr>
          <w:rFonts w:asciiTheme="majorHAnsi" w:hAnsiTheme="majorHAnsi" w:cstheme="majorHAnsi"/>
          <w:b/>
          <w:color w:val="FF0000"/>
        </w:rPr>
        <w:t>Monday</w:t>
      </w:r>
      <w:r w:rsidR="000116AC" w:rsidRPr="0047239D">
        <w:rPr>
          <w:rFonts w:asciiTheme="majorHAnsi" w:hAnsiTheme="majorHAnsi" w:cstheme="majorHAnsi"/>
          <w:b/>
          <w:color w:val="FF0000"/>
        </w:rPr>
        <w:t xml:space="preserve">, </w:t>
      </w:r>
      <w:r w:rsidR="00167078">
        <w:rPr>
          <w:rFonts w:asciiTheme="majorHAnsi" w:hAnsiTheme="majorHAnsi" w:cstheme="majorHAnsi"/>
          <w:b/>
          <w:color w:val="FF0000"/>
        </w:rPr>
        <w:t>May</w:t>
      </w:r>
      <w:r w:rsidR="00694C22" w:rsidRPr="0047239D">
        <w:rPr>
          <w:rFonts w:asciiTheme="majorHAnsi" w:hAnsiTheme="majorHAnsi" w:cstheme="majorHAnsi"/>
          <w:b/>
          <w:color w:val="FF0000"/>
        </w:rPr>
        <w:t xml:space="preserve"> </w:t>
      </w:r>
      <w:r w:rsidR="00167078">
        <w:rPr>
          <w:rFonts w:asciiTheme="majorHAnsi" w:hAnsiTheme="majorHAnsi" w:cstheme="majorHAnsi"/>
          <w:b/>
          <w:color w:val="FF0000"/>
        </w:rPr>
        <w:t>0</w:t>
      </w:r>
      <w:r w:rsidR="00C4645C">
        <w:rPr>
          <w:rFonts w:asciiTheme="majorHAnsi" w:hAnsiTheme="majorHAnsi" w:cstheme="majorHAnsi"/>
          <w:b/>
          <w:color w:val="FF0000"/>
        </w:rPr>
        <w:t>3</w:t>
      </w:r>
      <w:r w:rsidR="008B5884" w:rsidRPr="0047239D">
        <w:rPr>
          <w:rFonts w:asciiTheme="majorHAnsi" w:hAnsiTheme="majorHAnsi" w:cstheme="majorHAnsi"/>
          <w:b/>
          <w:color w:val="FF0000"/>
        </w:rPr>
        <w:t xml:space="preserve">, </w:t>
      </w:r>
      <w:r w:rsidR="00C4645C">
        <w:rPr>
          <w:rFonts w:asciiTheme="majorHAnsi" w:hAnsiTheme="majorHAnsi" w:cstheme="majorHAnsi"/>
          <w:b/>
          <w:color w:val="FF0000"/>
        </w:rPr>
        <w:t>2021</w:t>
      </w:r>
      <w:r w:rsidR="00612C56" w:rsidRPr="00D5455B">
        <w:rPr>
          <w:rFonts w:asciiTheme="majorHAnsi" w:hAnsiTheme="majorHAnsi" w:cstheme="majorHAnsi"/>
        </w:rPr>
        <w:t>.</w:t>
      </w:r>
      <w:r w:rsidR="002216F1" w:rsidRPr="00D5455B">
        <w:rPr>
          <w:rFonts w:asciiTheme="majorHAnsi" w:hAnsiTheme="majorHAnsi" w:cstheme="majorHAnsi"/>
        </w:rPr>
        <w:t xml:space="preserve">  </w:t>
      </w:r>
      <w:r w:rsidR="00955A5A" w:rsidRPr="00D5455B">
        <w:rPr>
          <w:rFonts w:asciiTheme="majorHAnsi" w:hAnsiTheme="majorHAnsi" w:cstheme="majorHAnsi"/>
        </w:rPr>
        <w:t>Questions</w:t>
      </w:r>
      <w:r w:rsidR="00612C56" w:rsidRPr="00D5455B">
        <w:rPr>
          <w:rFonts w:asciiTheme="majorHAnsi" w:hAnsiTheme="majorHAnsi" w:cstheme="majorHAnsi"/>
        </w:rPr>
        <w:t xml:space="preserve"> </w:t>
      </w:r>
      <w:proofErr w:type="gramStart"/>
      <w:r w:rsidR="00612C56" w:rsidRPr="00D5455B">
        <w:rPr>
          <w:rFonts w:asciiTheme="majorHAnsi" w:hAnsiTheme="majorHAnsi" w:cstheme="majorHAnsi"/>
        </w:rPr>
        <w:t>should be emailed</w:t>
      </w:r>
      <w:proofErr w:type="gramEnd"/>
      <w:r w:rsidR="00612C56" w:rsidRPr="00D5455B">
        <w:rPr>
          <w:rFonts w:asciiTheme="majorHAnsi" w:hAnsiTheme="majorHAnsi" w:cstheme="majorHAnsi"/>
        </w:rPr>
        <w:t xml:space="preserve"> to </w:t>
      </w:r>
      <w:hyperlink r:id="rId11" w:history="1">
        <w:r w:rsidR="009A2544" w:rsidRPr="00D5455B">
          <w:rPr>
            <w:rStyle w:val="Hyperlink"/>
            <w:rFonts w:asciiTheme="majorHAnsi" w:hAnsiTheme="majorHAnsi" w:cstheme="majorHAnsi"/>
          </w:rPr>
          <w:t>BaaRFP@idoa.IN.gov</w:t>
        </w:r>
      </w:hyperlink>
      <w:r w:rsidR="00612C56" w:rsidRPr="00D5455B">
        <w:rPr>
          <w:rFonts w:asciiTheme="majorHAnsi" w:hAnsiTheme="majorHAnsi" w:cstheme="majorHAnsi"/>
        </w:rPr>
        <w:t xml:space="preserve"> using the Microsoft Excel sheet labeled “Question and Answer Template.”</w:t>
      </w:r>
      <w:r w:rsidR="002216F1" w:rsidRPr="00D5455B">
        <w:rPr>
          <w:rFonts w:asciiTheme="majorHAnsi" w:hAnsiTheme="majorHAnsi" w:cstheme="majorHAnsi"/>
        </w:rPr>
        <w:t xml:space="preserve"> </w:t>
      </w:r>
      <w:r w:rsidR="00612C56" w:rsidRPr="00D5455B">
        <w:rPr>
          <w:rFonts w:asciiTheme="majorHAnsi" w:hAnsiTheme="majorHAnsi" w:cstheme="majorHAnsi"/>
        </w:rPr>
        <w:t xml:space="preserve"> The State will upload responses to</w:t>
      </w:r>
      <w:r w:rsidR="000116AC" w:rsidRPr="00D5455B">
        <w:rPr>
          <w:rFonts w:asciiTheme="majorHAnsi" w:hAnsiTheme="majorHAnsi" w:cstheme="majorHAnsi"/>
        </w:rPr>
        <w:t xml:space="preserve"> </w:t>
      </w:r>
      <w:r w:rsidR="00612C56" w:rsidRPr="00D5455B">
        <w:rPr>
          <w:rFonts w:asciiTheme="majorHAnsi" w:hAnsiTheme="majorHAnsi" w:cstheme="majorHAnsi"/>
        </w:rPr>
        <w:t xml:space="preserve">questions received by </w:t>
      </w:r>
      <w:r w:rsidR="00793267" w:rsidRPr="0047239D">
        <w:rPr>
          <w:rFonts w:asciiTheme="majorHAnsi" w:hAnsiTheme="majorHAnsi" w:cstheme="majorHAnsi"/>
          <w:b/>
          <w:color w:val="FF0000"/>
        </w:rPr>
        <w:t>EOD</w:t>
      </w:r>
      <w:r w:rsidR="00D62EB7" w:rsidRPr="0047239D">
        <w:rPr>
          <w:rFonts w:asciiTheme="majorHAnsi" w:hAnsiTheme="majorHAnsi" w:cstheme="majorHAnsi"/>
          <w:b/>
          <w:color w:val="FF0000"/>
        </w:rPr>
        <w:t xml:space="preserve"> on </w:t>
      </w:r>
      <w:r w:rsidR="0006598F">
        <w:rPr>
          <w:rFonts w:asciiTheme="majorHAnsi" w:hAnsiTheme="majorHAnsi" w:cstheme="majorHAnsi"/>
          <w:b/>
          <w:color w:val="FF0000"/>
        </w:rPr>
        <w:t>Wednesday</w:t>
      </w:r>
      <w:r w:rsidR="0047239D">
        <w:rPr>
          <w:rFonts w:asciiTheme="majorHAnsi" w:hAnsiTheme="majorHAnsi" w:cstheme="majorHAnsi"/>
          <w:b/>
          <w:color w:val="FF0000"/>
        </w:rPr>
        <w:t xml:space="preserve">, </w:t>
      </w:r>
      <w:r w:rsidR="0006598F">
        <w:rPr>
          <w:rFonts w:asciiTheme="majorHAnsi" w:hAnsiTheme="majorHAnsi" w:cstheme="majorHAnsi"/>
          <w:b/>
          <w:color w:val="FF0000"/>
        </w:rPr>
        <w:t>May</w:t>
      </w:r>
      <w:r w:rsidR="00793267" w:rsidRPr="0047239D">
        <w:rPr>
          <w:rFonts w:asciiTheme="majorHAnsi" w:hAnsiTheme="majorHAnsi" w:cstheme="majorHAnsi"/>
          <w:b/>
          <w:color w:val="FF0000"/>
        </w:rPr>
        <w:t xml:space="preserve"> </w:t>
      </w:r>
      <w:del w:id="26" w:author="Chittenden, Abigail" w:date="2021-05-07T14:31:00Z">
        <w:r w:rsidR="0006598F" w:rsidDel="006D608F">
          <w:rPr>
            <w:rFonts w:asciiTheme="majorHAnsi" w:hAnsiTheme="majorHAnsi" w:cstheme="majorHAnsi"/>
            <w:b/>
            <w:color w:val="FF0000"/>
          </w:rPr>
          <w:delText>05</w:delText>
        </w:r>
      </w:del>
      <w:ins w:id="27" w:author="Chittenden, Abigail" w:date="2021-05-12T14:33:00Z">
        <w:r w:rsidR="00184395">
          <w:rPr>
            <w:rFonts w:asciiTheme="majorHAnsi" w:hAnsiTheme="majorHAnsi" w:cstheme="majorHAnsi"/>
            <w:b/>
            <w:color w:val="FF0000"/>
          </w:rPr>
          <w:t>12</w:t>
        </w:r>
      </w:ins>
      <w:r w:rsidR="004C3F5A" w:rsidRPr="0047239D">
        <w:rPr>
          <w:rFonts w:asciiTheme="majorHAnsi" w:hAnsiTheme="majorHAnsi" w:cstheme="majorHAnsi"/>
          <w:b/>
          <w:color w:val="FF0000"/>
        </w:rPr>
        <w:t xml:space="preserve">, </w:t>
      </w:r>
      <w:r w:rsidR="00C06027">
        <w:rPr>
          <w:rFonts w:asciiTheme="majorHAnsi" w:hAnsiTheme="majorHAnsi" w:cstheme="majorHAnsi"/>
          <w:b/>
          <w:color w:val="FF0000"/>
        </w:rPr>
        <w:t>2021</w:t>
      </w:r>
      <w:r w:rsidR="00BD13E6" w:rsidRPr="0047239D">
        <w:rPr>
          <w:rFonts w:asciiTheme="majorHAnsi" w:hAnsiTheme="majorHAnsi" w:cstheme="majorHAnsi"/>
          <w:color w:val="FF0000"/>
        </w:rPr>
        <w:t xml:space="preserve"> </w:t>
      </w:r>
      <w:r w:rsidR="00BD13E6" w:rsidRPr="00D5455B">
        <w:rPr>
          <w:rFonts w:asciiTheme="majorHAnsi" w:hAnsiTheme="majorHAnsi" w:cstheme="majorHAnsi"/>
        </w:rPr>
        <w:t xml:space="preserve">to the solicitation webpage </w:t>
      </w:r>
      <w:r w:rsidR="008B5884" w:rsidRPr="00D5455B">
        <w:rPr>
          <w:rFonts w:asciiTheme="majorHAnsi" w:hAnsiTheme="majorHAnsi" w:cstheme="majorHAnsi"/>
        </w:rPr>
        <w:t xml:space="preserve">for </w:t>
      </w:r>
      <w:r w:rsidR="009D3C71" w:rsidRPr="00D5455B">
        <w:rPr>
          <w:rFonts w:asciiTheme="majorHAnsi" w:hAnsiTheme="majorHAnsi" w:cstheme="majorHAnsi"/>
        </w:rPr>
        <w:t xml:space="preserve">BID # </w:t>
      </w:r>
      <w:r w:rsidR="0047239D">
        <w:rPr>
          <w:rFonts w:asciiTheme="majorHAnsi" w:hAnsiTheme="majorHAnsi" w:cstheme="majorHAnsi"/>
        </w:rPr>
        <w:t>ASA-</w:t>
      </w:r>
      <w:r w:rsidR="00C06027">
        <w:rPr>
          <w:rFonts w:asciiTheme="majorHAnsi" w:hAnsiTheme="majorHAnsi" w:cstheme="majorHAnsi"/>
        </w:rPr>
        <w:t>21</w:t>
      </w:r>
      <w:r w:rsidR="0047239D">
        <w:rPr>
          <w:rFonts w:asciiTheme="majorHAnsi" w:hAnsiTheme="majorHAnsi" w:cstheme="majorHAnsi"/>
        </w:rPr>
        <w:t>-</w:t>
      </w:r>
      <w:r w:rsidR="00C06027">
        <w:rPr>
          <w:rFonts w:asciiTheme="majorHAnsi" w:hAnsiTheme="majorHAnsi" w:cstheme="majorHAnsi"/>
        </w:rPr>
        <w:t>67522</w:t>
      </w:r>
      <w:r w:rsidR="009D3C71" w:rsidRPr="00D5455B">
        <w:rPr>
          <w:rFonts w:asciiTheme="majorHAnsi" w:hAnsiTheme="majorHAnsi" w:cstheme="majorHAnsi"/>
        </w:rPr>
        <w:t xml:space="preserve"> </w:t>
      </w:r>
      <w:r w:rsidR="00BD13E6" w:rsidRPr="00D5455B">
        <w:rPr>
          <w:rFonts w:asciiTheme="majorHAnsi" w:hAnsiTheme="majorHAnsi" w:cstheme="majorHAnsi"/>
        </w:rPr>
        <w:t>(</w:t>
      </w:r>
      <w:hyperlink r:id="rId12" w:history="1">
        <w:r w:rsidR="009A2544" w:rsidRPr="00D5455B">
          <w:rPr>
            <w:rStyle w:val="Hyperlink"/>
            <w:rFonts w:asciiTheme="majorHAnsi" w:hAnsiTheme="majorHAnsi" w:cstheme="majorHAnsi"/>
          </w:rPr>
          <w:t>https://fs.gmis.in.gov/psc/guest/SUPPLIER/ERP/c/SCP_PUBLIC_MENU_FL.SCP_PUB_BID_CMP_FL.GBL</w:t>
        </w:r>
      </w:hyperlink>
      <w:r w:rsidR="00BD13E6" w:rsidRPr="00D5455B">
        <w:rPr>
          <w:rFonts w:asciiTheme="majorHAnsi" w:hAnsiTheme="majorHAnsi" w:cstheme="majorHAnsi"/>
        </w:rPr>
        <w:t>).</w:t>
      </w:r>
      <w:r w:rsidR="000116AC" w:rsidRPr="00D5455B">
        <w:rPr>
          <w:rFonts w:asciiTheme="majorHAnsi" w:hAnsiTheme="majorHAnsi" w:cstheme="majorHAnsi"/>
        </w:rPr>
        <w:t xml:space="preserve"> </w:t>
      </w:r>
      <w:r w:rsidR="002216F1" w:rsidRPr="00D5455B">
        <w:rPr>
          <w:rFonts w:asciiTheme="majorHAnsi" w:hAnsiTheme="majorHAnsi" w:cstheme="majorHAnsi"/>
        </w:rPr>
        <w:t xml:space="preserve"> </w:t>
      </w:r>
      <w:r w:rsidR="000116AC" w:rsidRPr="00D5455B">
        <w:rPr>
          <w:rFonts w:asciiTheme="majorHAnsi" w:hAnsiTheme="majorHAnsi" w:cstheme="majorHAnsi"/>
        </w:rPr>
        <w:t xml:space="preserve">Interested </w:t>
      </w:r>
      <w:r w:rsidR="000116AC" w:rsidRPr="002B4207">
        <w:rPr>
          <w:rFonts w:asciiTheme="majorHAnsi" w:hAnsiTheme="majorHAnsi" w:cstheme="majorHAnsi"/>
        </w:rPr>
        <w:t xml:space="preserve">parties will need to view responses on the solicitation webpage, as responses </w:t>
      </w:r>
      <w:proofErr w:type="gramStart"/>
      <w:r w:rsidR="000116AC" w:rsidRPr="002B4207">
        <w:rPr>
          <w:rFonts w:asciiTheme="majorHAnsi" w:hAnsiTheme="majorHAnsi" w:cstheme="majorHAnsi"/>
        </w:rPr>
        <w:t>will not be returned</w:t>
      </w:r>
      <w:proofErr w:type="gramEnd"/>
      <w:r w:rsidR="000116AC" w:rsidRPr="002B4207">
        <w:rPr>
          <w:rFonts w:asciiTheme="majorHAnsi" w:hAnsiTheme="majorHAnsi" w:cstheme="majorHAnsi"/>
        </w:rPr>
        <w:t xml:space="preserve"> individually via email.</w:t>
      </w:r>
      <w:r w:rsidR="008F7CFD" w:rsidRPr="002B4207">
        <w:rPr>
          <w:rFonts w:asciiTheme="majorHAnsi" w:hAnsiTheme="majorHAnsi" w:cstheme="majorHAnsi"/>
          <w:b/>
        </w:rPr>
        <w:br/>
      </w:r>
    </w:p>
    <w:p w14:paraId="6E830F65" w14:textId="31A51AE7" w:rsidR="002B4207" w:rsidRPr="002B4207" w:rsidRDefault="002B4207" w:rsidP="007440C5">
      <w:pPr>
        <w:spacing w:after="0"/>
        <w:rPr>
          <w:rFonts w:asciiTheme="majorHAnsi" w:hAnsiTheme="majorHAnsi" w:cstheme="majorHAnsi"/>
          <w:b/>
          <w:color w:val="FF0000"/>
          <w:u w:val="single"/>
        </w:rPr>
      </w:pPr>
      <w:r w:rsidRPr="002B4207">
        <w:rPr>
          <w:rFonts w:asciiTheme="majorHAnsi" w:hAnsiTheme="majorHAnsi" w:cstheme="majorHAnsi"/>
          <w:b/>
        </w:rPr>
        <w:t>Best and Final Offer</w:t>
      </w:r>
      <w:r w:rsidRPr="002B4207">
        <w:rPr>
          <w:rFonts w:asciiTheme="majorHAnsi" w:hAnsiTheme="majorHAnsi" w:cstheme="majorHAnsi"/>
          <w:b/>
        </w:rPr>
        <w:br/>
      </w:r>
      <w:r w:rsidRPr="002B4207">
        <w:rPr>
          <w:rFonts w:asciiTheme="majorHAnsi" w:hAnsiTheme="majorHAnsi" w:cstheme="majorHAnsi"/>
          <w:b/>
          <w:color w:val="FF0000"/>
          <w:u w:val="single"/>
        </w:rPr>
        <w:t>Bidders must be advised that a Best and Final Offer (BAFO) Round will NOT be conducted for this solicitation.</w:t>
      </w:r>
      <w:r>
        <w:rPr>
          <w:rFonts w:asciiTheme="majorHAnsi" w:hAnsiTheme="majorHAnsi" w:cstheme="majorHAnsi"/>
          <w:b/>
          <w:color w:val="FF0000"/>
          <w:u w:val="single"/>
        </w:rPr>
        <w:t xml:space="preserve"> </w:t>
      </w:r>
      <w:r w:rsidRPr="002B4207">
        <w:rPr>
          <w:rFonts w:asciiTheme="majorHAnsi" w:hAnsiTheme="majorHAnsi" w:cstheme="majorHAnsi"/>
          <w:b/>
          <w:color w:val="FF0000"/>
          <w:u w:val="single"/>
        </w:rPr>
        <w:t xml:space="preserve"> Therefore, it </w:t>
      </w:r>
      <w:proofErr w:type="gramStart"/>
      <w:r w:rsidRPr="002B4207">
        <w:rPr>
          <w:rFonts w:asciiTheme="majorHAnsi" w:hAnsiTheme="majorHAnsi" w:cstheme="majorHAnsi"/>
          <w:b/>
          <w:color w:val="FF0000"/>
          <w:u w:val="single"/>
        </w:rPr>
        <w:t>is expected</w:t>
      </w:r>
      <w:proofErr w:type="gramEnd"/>
      <w:r w:rsidRPr="002B4207">
        <w:rPr>
          <w:rFonts w:asciiTheme="majorHAnsi" w:hAnsiTheme="majorHAnsi" w:cstheme="majorHAnsi"/>
          <w:b/>
          <w:color w:val="FF0000"/>
          <w:u w:val="single"/>
        </w:rPr>
        <w:t xml:space="preserve"> that bidders submit their most competitive pricing upon submission of their bid documents.</w:t>
      </w:r>
    </w:p>
    <w:p w14:paraId="79593A9A" w14:textId="77777777" w:rsidR="002B4207" w:rsidRPr="002B4207" w:rsidRDefault="002B4207" w:rsidP="007440C5">
      <w:pPr>
        <w:spacing w:after="0"/>
        <w:rPr>
          <w:rFonts w:asciiTheme="majorHAnsi" w:hAnsiTheme="majorHAnsi" w:cstheme="majorHAnsi"/>
          <w:b/>
        </w:rPr>
      </w:pPr>
    </w:p>
    <w:p w14:paraId="0EEC5D00" w14:textId="77777777" w:rsidR="00737912" w:rsidRPr="00737912" w:rsidRDefault="00737912" w:rsidP="00737912">
      <w:pPr>
        <w:spacing w:after="0"/>
        <w:rPr>
          <w:rFonts w:asciiTheme="majorHAnsi" w:hAnsiTheme="majorHAnsi" w:cstheme="majorHAnsi"/>
          <w:b/>
        </w:rPr>
      </w:pPr>
      <w:r w:rsidRPr="002B4207">
        <w:rPr>
          <w:rFonts w:asciiTheme="majorHAnsi" w:hAnsiTheme="majorHAnsi" w:cstheme="majorHAnsi"/>
          <w:b/>
        </w:rPr>
        <w:t>Bid</w:t>
      </w:r>
      <w:r w:rsidRPr="00737912">
        <w:rPr>
          <w:rFonts w:asciiTheme="majorHAnsi" w:hAnsiTheme="majorHAnsi" w:cstheme="majorHAnsi"/>
          <w:b/>
        </w:rPr>
        <w:t xml:space="preserve"> Instructions</w:t>
      </w:r>
    </w:p>
    <w:p w14:paraId="7DB474A8" w14:textId="15B6966F" w:rsidR="00737912" w:rsidRPr="00737912" w:rsidRDefault="00737912" w:rsidP="00737912">
      <w:pPr>
        <w:spacing w:after="0"/>
        <w:rPr>
          <w:rFonts w:asciiTheme="majorHAnsi" w:hAnsiTheme="majorHAnsi" w:cstheme="majorHAnsi"/>
        </w:rPr>
      </w:pPr>
      <w:r w:rsidRPr="00737912">
        <w:rPr>
          <w:rFonts w:asciiTheme="majorHAnsi" w:hAnsiTheme="majorHAnsi" w:cstheme="majorHAnsi"/>
        </w:rPr>
        <w:t>Please use the Bid List (an Excel document) to enter prices and</w:t>
      </w:r>
      <w:r w:rsidR="002B4207">
        <w:rPr>
          <w:rFonts w:asciiTheme="majorHAnsi" w:hAnsiTheme="majorHAnsi" w:cstheme="majorHAnsi"/>
        </w:rPr>
        <w:t xml:space="preserve"> </w:t>
      </w:r>
      <w:r w:rsidR="000A7DF2">
        <w:rPr>
          <w:rFonts w:asciiTheme="majorHAnsi" w:hAnsiTheme="majorHAnsi" w:cstheme="majorHAnsi"/>
        </w:rPr>
        <w:t xml:space="preserve">use </w:t>
      </w:r>
      <w:r w:rsidR="002B4207">
        <w:rPr>
          <w:rFonts w:asciiTheme="majorHAnsi" w:hAnsiTheme="majorHAnsi" w:cstheme="majorHAnsi"/>
        </w:rPr>
        <w:t>the</w:t>
      </w:r>
      <w:r w:rsidR="000A7DF2">
        <w:rPr>
          <w:rFonts w:asciiTheme="majorHAnsi" w:hAnsiTheme="majorHAnsi" w:cstheme="majorHAnsi"/>
        </w:rPr>
        <w:t xml:space="preserve"> Bid List and</w:t>
      </w:r>
      <w:r w:rsidR="002B4207">
        <w:rPr>
          <w:rFonts w:asciiTheme="majorHAnsi" w:hAnsiTheme="majorHAnsi" w:cstheme="majorHAnsi"/>
        </w:rPr>
        <w:t xml:space="preserve"> Salt Specifications (two PDF documents)</w:t>
      </w:r>
      <w:r w:rsidRPr="00737912">
        <w:rPr>
          <w:rFonts w:asciiTheme="majorHAnsi" w:hAnsiTheme="majorHAnsi" w:cstheme="majorHAnsi"/>
        </w:rPr>
        <w:t xml:space="preserve"> to confirm your proposed products meet specifications.</w:t>
      </w:r>
      <w:r w:rsidR="00814060">
        <w:rPr>
          <w:rFonts w:asciiTheme="majorHAnsi" w:hAnsiTheme="majorHAnsi" w:cstheme="majorHAnsi"/>
        </w:rPr>
        <w:t xml:space="preserve">  </w:t>
      </w:r>
      <w:r w:rsidRPr="00737912">
        <w:rPr>
          <w:rFonts w:asciiTheme="majorHAnsi" w:hAnsiTheme="majorHAnsi" w:cstheme="majorHAnsi"/>
        </w:rPr>
        <w:t xml:space="preserve">The listed unit prices shall be the purchase price of the product offered to the State.  Listed specifications must be met or exceeded for your proposal to </w:t>
      </w:r>
      <w:proofErr w:type="gramStart"/>
      <w:r w:rsidRPr="00737912">
        <w:rPr>
          <w:rFonts w:asciiTheme="majorHAnsi" w:hAnsiTheme="majorHAnsi" w:cstheme="majorHAnsi"/>
        </w:rPr>
        <w:t>be considered</w:t>
      </w:r>
      <w:proofErr w:type="gramEnd"/>
      <w:r w:rsidRPr="00737912">
        <w:rPr>
          <w:rFonts w:asciiTheme="majorHAnsi" w:hAnsiTheme="majorHAnsi" w:cstheme="majorHAnsi"/>
        </w:rPr>
        <w:t xml:space="preserve"> for award. </w:t>
      </w:r>
      <w:r w:rsidR="000A7DF2">
        <w:rPr>
          <w:rFonts w:asciiTheme="majorHAnsi" w:hAnsiTheme="majorHAnsi" w:cstheme="majorHAnsi"/>
        </w:rPr>
        <w:t xml:space="preserve"> </w:t>
      </w:r>
      <w:r w:rsidRPr="00C874A1">
        <w:rPr>
          <w:rFonts w:asciiTheme="majorHAnsi" w:hAnsiTheme="majorHAnsi" w:cstheme="majorHAnsi"/>
        </w:rPr>
        <w:t>Failure</w:t>
      </w:r>
      <w:r w:rsidRPr="00737912">
        <w:rPr>
          <w:rFonts w:asciiTheme="majorHAnsi" w:hAnsiTheme="majorHAnsi" w:cstheme="majorHAnsi"/>
        </w:rPr>
        <w:t xml:space="preserve"> to include any information requested in the worksheet may result in the removal of your proposal from consideration.</w:t>
      </w:r>
    </w:p>
    <w:p w14:paraId="647330F3" w14:textId="77777777" w:rsidR="002B4207" w:rsidRPr="002B4207" w:rsidRDefault="002B4207" w:rsidP="002B4207">
      <w:pPr>
        <w:spacing w:after="0"/>
        <w:rPr>
          <w:rFonts w:asciiTheme="majorHAnsi" w:hAnsiTheme="majorHAnsi" w:cstheme="majorHAnsi"/>
          <w:bCs/>
        </w:rPr>
      </w:pPr>
    </w:p>
    <w:p w14:paraId="312377E7" w14:textId="77777777" w:rsidR="00CD44EC" w:rsidRPr="00D5455B" w:rsidRDefault="00CD44EC" w:rsidP="00CD44EC">
      <w:pPr>
        <w:rPr>
          <w:rFonts w:asciiTheme="majorHAnsi" w:hAnsiTheme="majorHAnsi" w:cstheme="majorHAnsi"/>
          <w:b/>
        </w:rPr>
      </w:pPr>
      <w:r w:rsidRPr="00D5455B">
        <w:rPr>
          <w:rFonts w:asciiTheme="majorHAnsi" w:hAnsiTheme="majorHAnsi" w:cstheme="majorHAnsi"/>
          <w:b/>
        </w:rPr>
        <w:t>Payments</w:t>
      </w:r>
      <w:r w:rsidR="0064154E" w:rsidRPr="00D5455B">
        <w:rPr>
          <w:rFonts w:asciiTheme="majorHAnsi" w:hAnsiTheme="majorHAnsi" w:cstheme="majorHAnsi"/>
          <w:b/>
        </w:rPr>
        <w:br/>
      </w:r>
      <w:r w:rsidRPr="00D5455B">
        <w:rPr>
          <w:rFonts w:asciiTheme="majorHAnsi" w:hAnsiTheme="majorHAnsi" w:cstheme="majorHAnsi"/>
        </w:rPr>
        <w:t>For transactions with State agencies, IC 4-13-2-14.8 requires:</w:t>
      </w:r>
    </w:p>
    <w:p w14:paraId="38BB9696" w14:textId="77777777" w:rsidR="00336983" w:rsidRPr="00D5455B" w:rsidRDefault="00CD44EC" w:rsidP="00612C56">
      <w:pPr>
        <w:rPr>
          <w:rFonts w:asciiTheme="majorHAnsi" w:hAnsiTheme="majorHAnsi" w:cstheme="majorHAnsi"/>
          <w:b/>
        </w:rPr>
      </w:pPr>
      <w:r w:rsidRPr="00D5455B">
        <w:rPr>
          <w:rFonts w:asciiTheme="majorHAnsi" w:hAnsiTheme="majorHAnsi" w:cstheme="majorHAnsi"/>
          <w:i/>
        </w:rPr>
        <w:t>Notwithstanding any other law, rule, or custom, a person or company whom has a contract with the State or submits invoices to the state for payment shall authorize in writing the direct deposit by electronic funds transfer of all payments by the state to the person or company.  The written authorization must designate a financial institution and an account number to which</w:t>
      </w:r>
      <w:r w:rsidR="00793267" w:rsidRPr="00D5455B">
        <w:rPr>
          <w:rFonts w:asciiTheme="majorHAnsi" w:hAnsiTheme="majorHAnsi" w:cstheme="majorHAnsi"/>
          <w:i/>
        </w:rPr>
        <w:t xml:space="preserve"> all payments are to be credit.</w:t>
      </w:r>
    </w:p>
    <w:p w14:paraId="0F8CBEC7" w14:textId="4E1CDF44" w:rsidR="00D500B1" w:rsidRPr="00D5455B" w:rsidRDefault="008F7CFD" w:rsidP="00612C56">
      <w:pPr>
        <w:rPr>
          <w:rFonts w:asciiTheme="majorHAnsi" w:hAnsiTheme="majorHAnsi" w:cstheme="majorHAnsi"/>
          <w:b/>
          <w:color w:val="FF0000"/>
          <w:u w:val="single"/>
        </w:rPr>
      </w:pPr>
      <w:r w:rsidRPr="00D5455B">
        <w:rPr>
          <w:rFonts w:asciiTheme="majorHAnsi" w:hAnsiTheme="majorHAnsi" w:cstheme="majorHAnsi"/>
          <w:b/>
        </w:rPr>
        <w:br/>
      </w:r>
      <w:r w:rsidR="00B978CB" w:rsidRPr="00D5455B">
        <w:rPr>
          <w:rFonts w:asciiTheme="majorHAnsi" w:hAnsiTheme="majorHAnsi" w:cstheme="majorHAnsi"/>
          <w:b/>
        </w:rPr>
        <w:t>U.S. Manufactured Preference</w:t>
      </w:r>
      <w:r w:rsidR="00B978CB" w:rsidRPr="00D5455B">
        <w:rPr>
          <w:rFonts w:asciiTheme="majorHAnsi" w:hAnsiTheme="majorHAnsi" w:cstheme="majorHAnsi"/>
          <w:b/>
        </w:rPr>
        <w:br/>
      </w:r>
      <w:proofErr w:type="gramStart"/>
      <w:r w:rsidR="00B978CB" w:rsidRPr="00D5455B">
        <w:rPr>
          <w:rFonts w:asciiTheme="majorHAnsi" w:hAnsiTheme="majorHAnsi" w:cstheme="majorHAnsi"/>
        </w:rPr>
        <w:t>If</w:t>
      </w:r>
      <w:proofErr w:type="gramEnd"/>
      <w:r w:rsidR="00B978CB" w:rsidRPr="00D5455B">
        <w:rPr>
          <w:rFonts w:asciiTheme="majorHAnsi" w:hAnsiTheme="majorHAnsi" w:cstheme="majorHAnsi"/>
        </w:rPr>
        <w:t xml:space="preserve"> claiming the U.S. Manufactured preference</w:t>
      </w:r>
      <w:r w:rsidR="00B978CB" w:rsidRPr="004E210F">
        <w:rPr>
          <w:rFonts w:asciiTheme="majorHAnsi" w:hAnsiTheme="majorHAnsi" w:cstheme="majorHAnsi"/>
        </w:rPr>
        <w:t>, bidders mus</w:t>
      </w:r>
      <w:r w:rsidR="009C2AF6" w:rsidRPr="004E210F">
        <w:rPr>
          <w:rFonts w:asciiTheme="majorHAnsi" w:hAnsiTheme="majorHAnsi" w:cstheme="majorHAnsi"/>
        </w:rPr>
        <w:t>t clearly specify the</w:t>
      </w:r>
      <w:r w:rsidR="00B978CB" w:rsidRPr="004E210F">
        <w:rPr>
          <w:rFonts w:asciiTheme="majorHAnsi" w:hAnsiTheme="majorHAnsi" w:cstheme="majorHAnsi"/>
        </w:rPr>
        <w:t xml:space="preserve"> items qualified for the preference.</w:t>
      </w:r>
      <w:r w:rsidR="009A2544" w:rsidRPr="004E210F">
        <w:rPr>
          <w:rFonts w:asciiTheme="majorHAnsi" w:hAnsiTheme="majorHAnsi" w:cstheme="majorHAnsi"/>
        </w:rPr>
        <w:t xml:space="preserve">  This preference </w:t>
      </w:r>
      <w:proofErr w:type="gramStart"/>
      <w:r w:rsidR="009A2544" w:rsidRPr="004E210F">
        <w:rPr>
          <w:rFonts w:asciiTheme="majorHAnsi" w:hAnsiTheme="majorHAnsi" w:cstheme="majorHAnsi"/>
        </w:rPr>
        <w:t>can only be applied</w:t>
      </w:r>
      <w:proofErr w:type="gramEnd"/>
      <w:r w:rsidR="009A2544" w:rsidRPr="004E210F">
        <w:rPr>
          <w:rFonts w:asciiTheme="majorHAnsi" w:hAnsiTheme="majorHAnsi" w:cstheme="majorHAnsi"/>
        </w:rPr>
        <w:t xml:space="preserve"> to the items the State is actually purchasing.  </w:t>
      </w:r>
      <w:r w:rsidR="004E210F" w:rsidRPr="004E210F">
        <w:rPr>
          <w:rFonts w:asciiTheme="majorHAnsi" w:hAnsiTheme="majorHAnsi" w:cstheme="majorHAnsi"/>
        </w:rPr>
        <w:t xml:space="preserve">If claiming the U.S. Manufactured preference, include a letter on </w:t>
      </w:r>
      <w:r w:rsidR="004E210F" w:rsidRPr="004E210F">
        <w:rPr>
          <w:rFonts w:asciiTheme="majorHAnsi" w:hAnsiTheme="majorHAnsi" w:cstheme="majorHAnsi"/>
          <w:b/>
        </w:rPr>
        <w:t xml:space="preserve">company (manufacturer) letterhead </w:t>
      </w:r>
      <w:r w:rsidR="004E210F" w:rsidRPr="004E210F">
        <w:rPr>
          <w:rFonts w:asciiTheme="majorHAnsi" w:hAnsiTheme="majorHAnsi" w:cstheme="majorHAnsi"/>
        </w:rPr>
        <w:t xml:space="preserve">confirming the cost of the product or its components exceed 50% of the cost of all components.  </w:t>
      </w:r>
      <w:r w:rsidR="004E210F" w:rsidRPr="004E210F">
        <w:rPr>
          <w:rFonts w:asciiTheme="majorHAnsi" w:hAnsiTheme="majorHAnsi" w:cstheme="majorHAnsi"/>
          <w:b/>
          <w:u w:val="single"/>
        </w:rPr>
        <w:t>Failure to indicate individual line items claimed under this preference or failing to include a letter may affect the evaluation of the bid.</w:t>
      </w:r>
    </w:p>
    <w:p w14:paraId="257F9A4F" w14:textId="77777777" w:rsidR="000368C8" w:rsidRPr="00D5455B" w:rsidRDefault="000368C8" w:rsidP="000368C8">
      <w:pPr>
        <w:rPr>
          <w:rFonts w:asciiTheme="majorHAnsi" w:hAnsiTheme="majorHAnsi" w:cstheme="majorHAnsi"/>
          <w:b/>
        </w:rPr>
      </w:pPr>
    </w:p>
    <w:p w14:paraId="2B4F7D27" w14:textId="670E1258" w:rsidR="000368C8" w:rsidRPr="00D5455B" w:rsidRDefault="000368C8" w:rsidP="000368C8">
      <w:pPr>
        <w:rPr>
          <w:rFonts w:asciiTheme="majorHAnsi" w:hAnsiTheme="majorHAnsi" w:cstheme="majorHAnsi"/>
          <w:b/>
        </w:rPr>
      </w:pPr>
      <w:r w:rsidRPr="00D5455B">
        <w:rPr>
          <w:rFonts w:asciiTheme="majorHAnsi" w:hAnsiTheme="majorHAnsi" w:cstheme="majorHAnsi"/>
          <w:b/>
        </w:rPr>
        <w:t>Bidder Registration</w:t>
      </w:r>
      <w:r w:rsidRPr="00D5455B">
        <w:rPr>
          <w:rFonts w:asciiTheme="majorHAnsi" w:hAnsiTheme="majorHAnsi" w:cstheme="majorHAnsi"/>
          <w:b/>
        </w:rPr>
        <w:br/>
      </w:r>
      <w:r w:rsidRPr="00D5455B">
        <w:rPr>
          <w:rFonts w:asciiTheme="majorHAnsi" w:hAnsiTheme="majorHAnsi" w:cstheme="majorHAnsi"/>
        </w:rPr>
        <w:t xml:space="preserve">Prior to award of this solicitation, your business must register as a bidder at </w:t>
      </w:r>
      <w:hyperlink r:id="rId13" w:history="1">
        <w:r w:rsidRPr="00D5455B">
          <w:rPr>
            <w:rStyle w:val="Hyperlink"/>
            <w:rFonts w:asciiTheme="majorHAnsi" w:hAnsiTheme="majorHAnsi" w:cstheme="majorHAnsi"/>
          </w:rPr>
          <w:t>http://www.in.gov/idoa/2464.htm</w:t>
        </w:r>
      </w:hyperlink>
      <w:r w:rsidRPr="00D5455B">
        <w:rPr>
          <w:rFonts w:asciiTheme="majorHAnsi" w:hAnsiTheme="majorHAnsi" w:cstheme="majorHAnsi"/>
        </w:rPr>
        <w:t>.  Just click on</w:t>
      </w:r>
      <w:r w:rsidR="00CA7533" w:rsidRPr="00D5455B">
        <w:rPr>
          <w:rFonts w:asciiTheme="majorHAnsi" w:hAnsiTheme="majorHAnsi" w:cstheme="majorHAnsi"/>
        </w:rPr>
        <w:t xml:space="preserve"> “Supplier Portal” and then</w:t>
      </w:r>
      <w:r w:rsidRPr="00D5455B">
        <w:rPr>
          <w:rFonts w:asciiTheme="majorHAnsi" w:hAnsiTheme="majorHAnsi" w:cstheme="majorHAnsi"/>
        </w:rPr>
        <w:t xml:space="preserve"> "Register Bidder</w:t>
      </w:r>
      <w:r w:rsidR="00CA7533" w:rsidRPr="00D5455B">
        <w:rPr>
          <w:rFonts w:asciiTheme="majorHAnsi" w:hAnsiTheme="majorHAnsi" w:cstheme="majorHAnsi"/>
        </w:rPr>
        <w:t>s</w:t>
      </w:r>
      <w:r w:rsidRPr="00D5455B">
        <w:rPr>
          <w:rFonts w:asciiTheme="majorHAnsi" w:hAnsiTheme="majorHAnsi" w:cstheme="majorHAnsi"/>
        </w:rPr>
        <w:t xml:space="preserve">."  Please be sure to complete the Buy Indiana certification page.  It is preferred that businesses register immediately so that delay of solicitation award would not occur.  </w:t>
      </w:r>
      <w:proofErr w:type="gramStart"/>
      <w:r w:rsidRPr="00D5455B">
        <w:rPr>
          <w:rFonts w:asciiTheme="majorHAnsi" w:hAnsiTheme="majorHAnsi" w:cstheme="majorHAnsi"/>
        </w:rPr>
        <w:t>This registration is maintained by you</w:t>
      </w:r>
      <w:proofErr w:type="gramEnd"/>
      <w:r w:rsidRPr="00D5455B">
        <w:rPr>
          <w:rFonts w:asciiTheme="majorHAnsi" w:hAnsiTheme="majorHAnsi" w:cstheme="majorHAnsi"/>
        </w:rPr>
        <w:t xml:space="preserve"> and you may update your information at any time.  It remains in the database and covers all solicitation responses you submit to any </w:t>
      </w:r>
      <w:r w:rsidR="00CA7533" w:rsidRPr="00D5455B">
        <w:rPr>
          <w:rFonts w:asciiTheme="majorHAnsi" w:hAnsiTheme="majorHAnsi" w:cstheme="majorHAnsi"/>
        </w:rPr>
        <w:t>State</w:t>
      </w:r>
      <w:r w:rsidRPr="00D5455B">
        <w:rPr>
          <w:rFonts w:asciiTheme="majorHAnsi" w:hAnsiTheme="majorHAnsi" w:cstheme="majorHAnsi"/>
        </w:rPr>
        <w:t xml:space="preserve"> </w:t>
      </w:r>
      <w:r w:rsidR="00CA7533" w:rsidRPr="00D5455B">
        <w:rPr>
          <w:rFonts w:asciiTheme="majorHAnsi" w:hAnsiTheme="majorHAnsi" w:cstheme="majorHAnsi"/>
        </w:rPr>
        <w:t>Agency</w:t>
      </w:r>
      <w:r w:rsidRPr="00D5455B">
        <w:rPr>
          <w:rFonts w:asciiTheme="majorHAnsi" w:hAnsiTheme="majorHAnsi" w:cstheme="majorHAnsi"/>
        </w:rPr>
        <w:t xml:space="preserve">.  It is very important that it </w:t>
      </w:r>
      <w:proofErr w:type="gramStart"/>
      <w:r w:rsidRPr="00D5455B">
        <w:rPr>
          <w:rFonts w:asciiTheme="majorHAnsi" w:hAnsiTheme="majorHAnsi" w:cstheme="majorHAnsi"/>
        </w:rPr>
        <w:t>be kept</w:t>
      </w:r>
      <w:proofErr w:type="gramEnd"/>
      <w:r w:rsidRPr="00D5455B">
        <w:rPr>
          <w:rFonts w:asciiTheme="majorHAnsi" w:hAnsiTheme="majorHAnsi" w:cstheme="majorHAnsi"/>
        </w:rPr>
        <w:t xml:space="preserve"> current.  If you do not have access to a computer, you may call 317-234-3542 for assistance with your registration.</w:t>
      </w:r>
    </w:p>
    <w:p w14:paraId="2380FA57" w14:textId="77777777" w:rsidR="000368C8" w:rsidRPr="00D5455B" w:rsidRDefault="000368C8" w:rsidP="00612C56">
      <w:pPr>
        <w:rPr>
          <w:rFonts w:asciiTheme="majorHAnsi" w:hAnsiTheme="majorHAnsi" w:cstheme="majorHAnsi"/>
          <w:b/>
        </w:rPr>
      </w:pPr>
    </w:p>
    <w:p w14:paraId="2610A5C9" w14:textId="240BDBDC" w:rsidR="00DA7AF3" w:rsidRPr="00D5455B" w:rsidRDefault="00DA7AF3" w:rsidP="00DA7AF3">
      <w:pPr>
        <w:spacing w:after="0"/>
        <w:rPr>
          <w:rFonts w:asciiTheme="majorHAnsi" w:hAnsiTheme="majorHAnsi" w:cstheme="majorHAnsi"/>
        </w:rPr>
      </w:pPr>
      <w:r w:rsidRPr="00D5455B">
        <w:rPr>
          <w:rFonts w:asciiTheme="majorHAnsi" w:hAnsiTheme="majorHAnsi" w:cstheme="majorHAnsi"/>
          <w:b/>
        </w:rPr>
        <w:t>Buy Indiana</w:t>
      </w:r>
      <w:r w:rsidR="00CA7533" w:rsidRPr="00D5455B">
        <w:rPr>
          <w:rFonts w:asciiTheme="majorHAnsi" w:hAnsiTheme="majorHAnsi" w:cstheme="majorHAnsi"/>
          <w:b/>
        </w:rPr>
        <w:t>/Indiana Business Preference</w:t>
      </w:r>
      <w:r w:rsidRPr="00D5455B">
        <w:rPr>
          <w:rFonts w:asciiTheme="majorHAnsi" w:hAnsiTheme="majorHAnsi" w:cstheme="majorHAnsi"/>
          <w:b/>
        </w:rPr>
        <w:br/>
      </w:r>
      <w:r w:rsidRPr="00D5455B">
        <w:rPr>
          <w:rFonts w:asciiTheme="majorHAnsi" w:hAnsiTheme="majorHAnsi" w:cstheme="majorHAnsi"/>
        </w:rPr>
        <w:t>Prior to award of this solicitation</w:t>
      </w:r>
      <w:r w:rsidR="000368C8" w:rsidRPr="00D5455B">
        <w:rPr>
          <w:rFonts w:asciiTheme="majorHAnsi" w:hAnsiTheme="majorHAnsi" w:cstheme="majorHAnsi"/>
        </w:rPr>
        <w:t>,</w:t>
      </w:r>
      <w:r w:rsidRPr="00D5455B">
        <w:rPr>
          <w:rFonts w:asciiTheme="majorHAnsi" w:hAnsiTheme="majorHAnsi" w:cstheme="majorHAnsi"/>
        </w:rPr>
        <w:t xml:space="preserve"> your business must </w:t>
      </w:r>
      <w:r w:rsidR="000368C8" w:rsidRPr="00D5455B">
        <w:rPr>
          <w:rFonts w:asciiTheme="majorHAnsi" w:hAnsiTheme="majorHAnsi" w:cstheme="majorHAnsi"/>
        </w:rPr>
        <w:t>also qualify your company</w:t>
      </w:r>
      <w:r w:rsidRPr="00D5455B">
        <w:rPr>
          <w:rFonts w:asciiTheme="majorHAnsi" w:hAnsiTheme="majorHAnsi" w:cstheme="majorHAnsi"/>
        </w:rPr>
        <w:t xml:space="preserve"> at </w:t>
      </w:r>
      <w:hyperlink r:id="rId14" w:history="1">
        <w:r w:rsidRPr="00D5455B">
          <w:rPr>
            <w:rStyle w:val="Hyperlink"/>
            <w:rFonts w:asciiTheme="majorHAnsi" w:hAnsiTheme="majorHAnsi" w:cstheme="majorHAnsi"/>
          </w:rPr>
          <w:t>https://www.in.gov/idoa/2467.htm</w:t>
        </w:r>
      </w:hyperlink>
      <w:r w:rsidR="000368C8" w:rsidRPr="00D5455B">
        <w:rPr>
          <w:rFonts w:asciiTheme="majorHAnsi" w:hAnsiTheme="majorHAnsi" w:cstheme="majorHAnsi"/>
        </w:rPr>
        <w:t>, if claiming the Buy Indiana preference</w:t>
      </w:r>
      <w:r w:rsidR="0082006D">
        <w:rPr>
          <w:rFonts w:asciiTheme="majorHAnsi" w:hAnsiTheme="majorHAnsi" w:cstheme="majorHAnsi"/>
        </w:rPr>
        <w:t xml:space="preserve"> (also called the Indiana Business Preference)</w:t>
      </w:r>
      <w:r w:rsidRPr="00D5455B">
        <w:rPr>
          <w:rFonts w:asciiTheme="majorHAnsi" w:hAnsiTheme="majorHAnsi" w:cstheme="majorHAnsi"/>
        </w:rPr>
        <w:t xml:space="preserve">.  </w:t>
      </w:r>
      <w:r w:rsidR="000368C8" w:rsidRPr="00D5455B">
        <w:rPr>
          <w:rFonts w:asciiTheme="majorHAnsi" w:hAnsiTheme="majorHAnsi" w:cstheme="majorHAnsi"/>
        </w:rPr>
        <w:t>Follow the instructions, as listed on the webpage</w:t>
      </w:r>
      <w:r w:rsidRPr="00D5455B">
        <w:rPr>
          <w:rFonts w:asciiTheme="majorHAnsi" w:hAnsiTheme="majorHAnsi" w:cstheme="majorHAnsi"/>
        </w:rPr>
        <w:t xml:space="preserve">.   </w:t>
      </w:r>
      <w:r w:rsidR="000368C8" w:rsidRPr="00D5455B">
        <w:rPr>
          <w:rFonts w:asciiTheme="majorHAnsi" w:hAnsiTheme="majorHAnsi" w:cstheme="majorHAnsi"/>
        </w:rPr>
        <w:t>Businesses are encouraged</w:t>
      </w:r>
      <w:r w:rsidRPr="00D5455B">
        <w:rPr>
          <w:rFonts w:asciiTheme="majorHAnsi" w:hAnsiTheme="majorHAnsi" w:cstheme="majorHAnsi"/>
        </w:rPr>
        <w:t xml:space="preserve"> </w:t>
      </w:r>
      <w:r w:rsidR="000368C8" w:rsidRPr="00D5455B">
        <w:rPr>
          <w:rFonts w:asciiTheme="majorHAnsi" w:hAnsiTheme="majorHAnsi" w:cstheme="majorHAnsi"/>
        </w:rPr>
        <w:t>to</w:t>
      </w:r>
      <w:r w:rsidRPr="00D5455B">
        <w:rPr>
          <w:rFonts w:asciiTheme="majorHAnsi" w:hAnsiTheme="majorHAnsi" w:cstheme="majorHAnsi"/>
        </w:rPr>
        <w:t xml:space="preserve"> register immediately so that delay of solicitation award would not </w:t>
      </w:r>
      <w:r w:rsidRPr="0082006D">
        <w:rPr>
          <w:rFonts w:asciiTheme="majorHAnsi" w:hAnsiTheme="majorHAnsi" w:cstheme="majorHAnsi"/>
        </w:rPr>
        <w:t xml:space="preserve">occur.  </w:t>
      </w:r>
      <w:proofErr w:type="gramStart"/>
      <w:r w:rsidR="0082006D" w:rsidRPr="0082006D">
        <w:rPr>
          <w:rFonts w:asciiTheme="majorHAnsi" w:hAnsiTheme="majorHAnsi" w:cstheme="majorHAnsi"/>
        </w:rPr>
        <w:t>This registration is maintained by you</w:t>
      </w:r>
      <w:proofErr w:type="gramEnd"/>
      <w:r w:rsidR="0082006D" w:rsidRPr="0082006D">
        <w:rPr>
          <w:rFonts w:asciiTheme="majorHAnsi" w:hAnsiTheme="majorHAnsi" w:cstheme="majorHAnsi"/>
        </w:rPr>
        <w:t xml:space="preserve"> and you may update your information at any time.  It remains in the database and covers all solicitation responses you submit to any state agency.  It is very important that it </w:t>
      </w:r>
      <w:proofErr w:type="gramStart"/>
      <w:r w:rsidR="0082006D" w:rsidRPr="0082006D">
        <w:rPr>
          <w:rFonts w:asciiTheme="majorHAnsi" w:hAnsiTheme="majorHAnsi" w:cstheme="majorHAnsi"/>
        </w:rPr>
        <w:t>be kept</w:t>
      </w:r>
      <w:proofErr w:type="gramEnd"/>
      <w:r w:rsidR="0082006D" w:rsidRPr="0082006D">
        <w:rPr>
          <w:rFonts w:asciiTheme="majorHAnsi" w:hAnsiTheme="majorHAnsi" w:cstheme="majorHAnsi"/>
        </w:rPr>
        <w:t xml:space="preserve"> current.</w:t>
      </w:r>
      <w:r w:rsidR="0082006D" w:rsidRPr="00B978CB">
        <w:rPr>
          <w:rFonts w:cs="Arial"/>
        </w:rPr>
        <w:t xml:space="preserve">  </w:t>
      </w:r>
    </w:p>
    <w:p w14:paraId="0CE2BED2" w14:textId="26A420BD" w:rsidR="00587AE7" w:rsidRDefault="00587AE7" w:rsidP="00587AE7">
      <w:pPr>
        <w:spacing w:after="0"/>
        <w:rPr>
          <w:rFonts w:asciiTheme="majorHAnsi" w:hAnsiTheme="majorHAnsi" w:cstheme="majorHAnsi"/>
          <w:b/>
          <w:lang w:val="en"/>
        </w:rPr>
      </w:pPr>
    </w:p>
    <w:p w14:paraId="7559DBDB" w14:textId="2709706E" w:rsidR="005F46AB" w:rsidRPr="003807C7" w:rsidRDefault="005F46AB" w:rsidP="005F46AB">
      <w:pPr>
        <w:rPr>
          <w:rFonts w:cs="Calibri"/>
          <w:szCs w:val="24"/>
        </w:rPr>
      </w:pPr>
      <w:r w:rsidRPr="003807C7">
        <w:rPr>
          <w:rFonts w:cs="Calibri"/>
          <w:szCs w:val="24"/>
        </w:rPr>
        <w:t xml:space="preserve">Respondents must also fully complete the Indiana Economic Impact </w:t>
      </w:r>
      <w:r w:rsidRPr="005F46AB">
        <w:rPr>
          <w:rFonts w:cs="Calibri"/>
          <w:szCs w:val="24"/>
        </w:rPr>
        <w:t>form (</w:t>
      </w:r>
      <w:r w:rsidRPr="005F46AB">
        <w:rPr>
          <w:rFonts w:asciiTheme="majorHAnsi" w:hAnsiTheme="majorHAnsi" w:cstheme="majorHAnsi"/>
          <w:lang w:val="x-none"/>
        </w:rPr>
        <w:t>State Form # 51778</w:t>
      </w:r>
      <w:r w:rsidRPr="005F46AB">
        <w:rPr>
          <w:rFonts w:cs="Calibri"/>
          <w:szCs w:val="24"/>
        </w:rPr>
        <w:t>)</w:t>
      </w:r>
      <w:r w:rsidRPr="003807C7">
        <w:rPr>
          <w:rFonts w:cs="Calibri"/>
          <w:szCs w:val="24"/>
        </w:rPr>
        <w:t xml:space="preserve"> and include it with their proposal response.</w:t>
      </w:r>
    </w:p>
    <w:p w14:paraId="1354462A" w14:textId="77777777" w:rsidR="005F46AB" w:rsidRPr="003807C7" w:rsidRDefault="005F46AB" w:rsidP="005F46AB">
      <w:pPr>
        <w:ind w:left="720"/>
        <w:rPr>
          <w:rFonts w:cs="Calibri"/>
          <w:szCs w:val="24"/>
        </w:rPr>
      </w:pPr>
      <w:r w:rsidRPr="003807C7">
        <w:rPr>
          <w:rFonts w:cs="Calibri"/>
          <w:b/>
          <w:szCs w:val="24"/>
          <w:u w:val="single"/>
        </w:rPr>
        <w:t>Defining an Indiana Business:</w:t>
      </w:r>
    </w:p>
    <w:p w14:paraId="231483F7" w14:textId="77777777" w:rsidR="005F46AB" w:rsidRPr="003807C7" w:rsidRDefault="005F46AB" w:rsidP="005F46AB">
      <w:pPr>
        <w:ind w:left="720"/>
        <w:rPr>
          <w:rFonts w:cs="Calibri"/>
          <w:szCs w:val="24"/>
        </w:rPr>
      </w:pPr>
      <w:r w:rsidRPr="003807C7">
        <w:rPr>
          <w:rFonts w:cs="Calibri"/>
          <w:szCs w:val="24"/>
        </w:rPr>
        <w:t>“Indiana business” refers to any of the following:</w:t>
      </w:r>
    </w:p>
    <w:p w14:paraId="651751E0" w14:textId="77777777" w:rsidR="005F46AB" w:rsidRPr="003807C7" w:rsidRDefault="005F46AB" w:rsidP="005F46AB">
      <w:pPr>
        <w:widowControl w:val="0"/>
        <w:numPr>
          <w:ilvl w:val="0"/>
          <w:numId w:val="12"/>
        </w:numPr>
        <w:tabs>
          <w:tab w:val="clear" w:pos="1080"/>
          <w:tab w:val="num" w:pos="1800"/>
        </w:tabs>
        <w:spacing w:after="0" w:line="240" w:lineRule="auto"/>
        <w:ind w:left="1800"/>
        <w:rPr>
          <w:rFonts w:cs="Calibri"/>
          <w:szCs w:val="24"/>
        </w:rPr>
      </w:pPr>
      <w:r w:rsidRPr="003807C7">
        <w:rPr>
          <w:rFonts w:cs="Calibri"/>
          <w:szCs w:val="24"/>
        </w:rPr>
        <w:t>A business whose principal place of business is located in Indiana.</w:t>
      </w:r>
    </w:p>
    <w:p w14:paraId="4AACF297" w14:textId="77777777" w:rsidR="005F46AB" w:rsidRPr="003807C7" w:rsidRDefault="005F46AB" w:rsidP="005F46AB">
      <w:pPr>
        <w:spacing w:after="0"/>
        <w:ind w:left="1440"/>
        <w:rPr>
          <w:rFonts w:cs="Calibri"/>
          <w:szCs w:val="24"/>
        </w:rPr>
      </w:pPr>
      <w:r w:rsidRPr="003807C7">
        <w:rPr>
          <w:rFonts w:cs="Calibri"/>
          <w:szCs w:val="24"/>
        </w:rPr>
        <w:t>(2)  A business that pays a majority of its payroll (in dollar volume) to residents of Indiana.</w:t>
      </w:r>
      <w:r w:rsidRPr="003807C7">
        <w:rPr>
          <w:rFonts w:cs="Calibri"/>
          <w:szCs w:val="24"/>
        </w:rPr>
        <w:br/>
        <w:t>(3) A business that employs Indiana residents as a majority of its employees.</w:t>
      </w:r>
    </w:p>
    <w:p w14:paraId="53FAD062" w14:textId="0836B462" w:rsidR="005F46AB" w:rsidRPr="005F46AB" w:rsidRDefault="005F46AB" w:rsidP="005F46AB">
      <w:pPr>
        <w:tabs>
          <w:tab w:val="num" w:pos="1080"/>
        </w:tabs>
        <w:spacing w:after="0"/>
        <w:ind w:left="1440"/>
        <w:rPr>
          <w:rFonts w:cs="Calibri"/>
          <w:szCs w:val="24"/>
        </w:rPr>
      </w:pPr>
      <w:r w:rsidRPr="003807C7">
        <w:rPr>
          <w:rFonts w:cs="Calibri"/>
          <w:szCs w:val="24"/>
        </w:rPr>
        <w:t>(4) A business that makes significant capital investments in Indiana.</w:t>
      </w:r>
      <w:r w:rsidRPr="003807C7">
        <w:rPr>
          <w:rFonts w:cs="Calibri"/>
          <w:szCs w:val="24"/>
        </w:rPr>
        <w:br/>
        <w:t>(5) A business that has a substantial positive economic impact on Indiana.</w:t>
      </w:r>
    </w:p>
    <w:p w14:paraId="2985D9AB" w14:textId="77777777" w:rsidR="005F46AB" w:rsidRDefault="005F46AB" w:rsidP="005F46AB">
      <w:pPr>
        <w:spacing w:after="0"/>
        <w:ind w:left="720"/>
        <w:rPr>
          <w:rFonts w:cs="Calibri"/>
          <w:b/>
          <w:szCs w:val="24"/>
          <w:u w:val="single"/>
        </w:rPr>
      </w:pPr>
    </w:p>
    <w:p w14:paraId="18058493" w14:textId="35B2DAEF" w:rsidR="005F46AB" w:rsidRPr="003807C7" w:rsidRDefault="005F46AB" w:rsidP="005F46AB">
      <w:pPr>
        <w:ind w:left="720"/>
        <w:rPr>
          <w:rFonts w:cs="Calibri"/>
          <w:szCs w:val="24"/>
        </w:rPr>
      </w:pPr>
      <w:r w:rsidRPr="003807C7">
        <w:rPr>
          <w:rFonts w:cs="Calibri"/>
          <w:b/>
          <w:szCs w:val="24"/>
          <w:u w:val="single"/>
        </w:rPr>
        <w:t>Substantial Capital Investment</w:t>
      </w:r>
      <w:r w:rsidRPr="003807C7">
        <w:rPr>
          <w:rFonts w:cs="Calibri"/>
          <w:szCs w:val="24"/>
        </w:rPr>
        <w:t xml:space="preserve">: </w:t>
      </w:r>
    </w:p>
    <w:p w14:paraId="26BBB40D" w14:textId="77777777" w:rsidR="005F46AB" w:rsidRPr="003807C7" w:rsidRDefault="005F46AB" w:rsidP="005F46AB">
      <w:pPr>
        <w:ind w:left="720"/>
        <w:rPr>
          <w:rFonts w:cs="Calibri"/>
          <w:szCs w:val="24"/>
        </w:rPr>
      </w:pPr>
      <w:r w:rsidRPr="003807C7">
        <w:rPr>
          <w:rFonts w:cs="Calibri"/>
          <w:szCs w:val="24"/>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09F7167E" w14:textId="77777777" w:rsidR="005F46AB" w:rsidRPr="003807C7" w:rsidRDefault="005F46AB" w:rsidP="005F46AB">
      <w:pPr>
        <w:ind w:left="720"/>
        <w:rPr>
          <w:rFonts w:cs="Calibri"/>
          <w:szCs w:val="24"/>
        </w:rPr>
      </w:pPr>
      <w:r w:rsidRPr="003807C7">
        <w:rPr>
          <w:rFonts w:cs="Calibri"/>
          <w:b/>
          <w:szCs w:val="24"/>
          <w:u w:val="single"/>
        </w:rPr>
        <w:t>Substantial Indiana Economic Impact</w:t>
      </w:r>
      <w:r w:rsidRPr="003807C7">
        <w:rPr>
          <w:rFonts w:cs="Calibri"/>
          <w:szCs w:val="24"/>
        </w:rPr>
        <w:t>:</w:t>
      </w:r>
    </w:p>
    <w:p w14:paraId="672682FD" w14:textId="77777777" w:rsidR="005F46AB" w:rsidRDefault="005F46AB" w:rsidP="005F46AB">
      <w:pPr>
        <w:ind w:left="720"/>
        <w:rPr>
          <w:rFonts w:cs="Calibri"/>
          <w:szCs w:val="24"/>
        </w:rPr>
      </w:pPr>
      <w:r w:rsidRPr="003807C7">
        <w:rPr>
          <w:rFonts w:cs="Calibri"/>
          <w:szCs w:val="24"/>
        </w:rPr>
        <w:t>Any company that is in the top 500 companies (adjusted) for one of the following categories: number of employees (DWD), unemployment taxes (DWD), payroll withholding taxes (DOR), or Corporate Income Taxes (DOR); it shall qualify as an Indiana business under I.C. 5-22-15-20.5 (b</w:t>
      </w:r>
      <w:proofErr w:type="gramStart"/>
      <w:r w:rsidRPr="003807C7">
        <w:rPr>
          <w:rFonts w:cs="Calibri"/>
          <w:szCs w:val="24"/>
        </w:rPr>
        <w:t>)(</w:t>
      </w:r>
      <w:proofErr w:type="gramEnd"/>
      <w:r w:rsidRPr="003807C7">
        <w:rPr>
          <w:rFonts w:cs="Calibri"/>
          <w:szCs w:val="24"/>
        </w:rPr>
        <w:t>5).</w:t>
      </w:r>
    </w:p>
    <w:p w14:paraId="63369298" w14:textId="608BB8F8" w:rsidR="005F46AB" w:rsidRPr="005F46AB" w:rsidRDefault="008F7CFD" w:rsidP="00587AE7">
      <w:pPr>
        <w:spacing w:after="0"/>
        <w:rPr>
          <w:rFonts w:asciiTheme="majorHAnsi" w:hAnsiTheme="majorHAnsi" w:cstheme="majorHAnsi"/>
        </w:rPr>
      </w:pPr>
      <w:r w:rsidRPr="00D5455B">
        <w:rPr>
          <w:rFonts w:asciiTheme="majorHAnsi" w:hAnsiTheme="majorHAnsi" w:cstheme="majorHAnsi"/>
          <w:b/>
        </w:rPr>
        <w:br/>
      </w:r>
      <w:r w:rsidR="00CD44EC" w:rsidRPr="00D5455B">
        <w:rPr>
          <w:rFonts w:asciiTheme="majorHAnsi" w:hAnsiTheme="majorHAnsi" w:cstheme="majorHAnsi"/>
          <w:b/>
        </w:rPr>
        <w:t>Indiana Economic Impact</w:t>
      </w:r>
      <w:r w:rsidR="0064154E" w:rsidRPr="00D5455B">
        <w:rPr>
          <w:rFonts w:asciiTheme="majorHAnsi" w:hAnsiTheme="majorHAnsi" w:cstheme="majorHAnsi"/>
          <w:b/>
        </w:rPr>
        <w:br/>
      </w:r>
      <w:proofErr w:type="gramStart"/>
      <w:r w:rsidR="00CD44EC" w:rsidRPr="00D5455B">
        <w:rPr>
          <w:rFonts w:asciiTheme="majorHAnsi" w:hAnsiTheme="majorHAnsi" w:cstheme="majorHAnsi"/>
        </w:rPr>
        <w:t>All</w:t>
      </w:r>
      <w:proofErr w:type="gramEnd"/>
      <w:r w:rsidR="00CD44EC" w:rsidRPr="00D5455B">
        <w:rPr>
          <w:rFonts w:asciiTheme="majorHAnsi" w:hAnsiTheme="majorHAnsi" w:cstheme="majorHAnsi"/>
        </w:rPr>
        <w:t xml:space="preserve"> companies desiring to do </w:t>
      </w:r>
      <w:r w:rsidR="006B61A4" w:rsidRPr="00D5455B">
        <w:rPr>
          <w:rFonts w:asciiTheme="majorHAnsi" w:hAnsiTheme="majorHAnsi" w:cstheme="majorHAnsi"/>
        </w:rPr>
        <w:t>business with State A</w:t>
      </w:r>
      <w:r w:rsidR="00CD44EC" w:rsidRPr="00D5455B">
        <w:rPr>
          <w:rFonts w:asciiTheme="majorHAnsi" w:hAnsiTheme="majorHAnsi" w:cstheme="majorHAnsi"/>
        </w:rPr>
        <w:t>gencies must complete an “</w:t>
      </w:r>
      <w:r w:rsidR="0064154E" w:rsidRPr="00D5455B">
        <w:rPr>
          <w:rFonts w:asciiTheme="majorHAnsi" w:hAnsiTheme="majorHAnsi" w:cstheme="majorHAnsi"/>
        </w:rPr>
        <w:t xml:space="preserve">Indiana Economic Impact” form. </w:t>
      </w:r>
      <w:r w:rsidR="006B61A4" w:rsidRPr="00D5455B">
        <w:rPr>
          <w:rFonts w:asciiTheme="majorHAnsi" w:hAnsiTheme="majorHAnsi" w:cstheme="majorHAnsi"/>
        </w:rPr>
        <w:t xml:space="preserve"> </w:t>
      </w:r>
      <w:r w:rsidR="00CD44EC" w:rsidRPr="00D5455B">
        <w:rPr>
          <w:rFonts w:asciiTheme="majorHAnsi" w:hAnsiTheme="majorHAnsi" w:cstheme="majorHAnsi"/>
        </w:rPr>
        <w:t xml:space="preserve">The form is an Excel document and contains two tabs: </w:t>
      </w:r>
      <w:r w:rsidR="006B61A4" w:rsidRPr="00D5455B">
        <w:rPr>
          <w:rFonts w:asciiTheme="majorHAnsi" w:hAnsiTheme="majorHAnsi" w:cstheme="majorHAnsi"/>
        </w:rPr>
        <w:t xml:space="preserve"> </w:t>
      </w:r>
      <w:r w:rsidR="00CD44EC" w:rsidRPr="00D5455B">
        <w:rPr>
          <w:rFonts w:asciiTheme="majorHAnsi" w:hAnsiTheme="majorHAnsi" w:cstheme="majorHAnsi"/>
        </w:rPr>
        <w:t>Attachment C and FTE Details.  Bo</w:t>
      </w:r>
      <w:r w:rsidR="003B3893" w:rsidRPr="00D5455B">
        <w:rPr>
          <w:rFonts w:asciiTheme="majorHAnsi" w:hAnsiTheme="majorHAnsi" w:cstheme="majorHAnsi"/>
        </w:rPr>
        <w:t xml:space="preserve">th sections </w:t>
      </w:r>
      <w:proofErr w:type="gramStart"/>
      <w:r w:rsidR="003B3893" w:rsidRPr="00D5455B">
        <w:rPr>
          <w:rFonts w:asciiTheme="majorHAnsi" w:hAnsiTheme="majorHAnsi" w:cstheme="majorHAnsi"/>
        </w:rPr>
        <w:t>must be completed</w:t>
      </w:r>
      <w:proofErr w:type="gramEnd"/>
      <w:r w:rsidR="003B3893" w:rsidRPr="00D5455B">
        <w:rPr>
          <w:rFonts w:asciiTheme="majorHAnsi" w:hAnsiTheme="majorHAnsi" w:cstheme="majorHAnsi"/>
        </w:rPr>
        <w:t>.</w:t>
      </w:r>
      <w:r w:rsidR="006B61A4" w:rsidRPr="00D5455B">
        <w:rPr>
          <w:rFonts w:asciiTheme="majorHAnsi" w:hAnsiTheme="majorHAnsi" w:cstheme="majorHAnsi"/>
        </w:rPr>
        <w:t xml:space="preserve"> </w:t>
      </w:r>
      <w:r w:rsidR="003B3893" w:rsidRPr="00D5455B">
        <w:rPr>
          <w:rFonts w:asciiTheme="majorHAnsi" w:hAnsiTheme="majorHAnsi" w:cstheme="majorHAnsi"/>
        </w:rPr>
        <w:t xml:space="preserve"> </w:t>
      </w:r>
      <w:r w:rsidR="00CD44EC" w:rsidRPr="00D5455B">
        <w:rPr>
          <w:rFonts w:asciiTheme="majorHAnsi" w:hAnsiTheme="majorHAnsi" w:cstheme="majorHAnsi"/>
        </w:rPr>
        <w:t>The form asks for, among other information:</w:t>
      </w:r>
    </w:p>
    <w:p w14:paraId="0A13081A" w14:textId="77777777" w:rsidR="00CD44EC" w:rsidRPr="00D5455B" w:rsidRDefault="00CD44EC" w:rsidP="006B61A4">
      <w:pPr>
        <w:pStyle w:val="ListParagraph"/>
        <w:numPr>
          <w:ilvl w:val="0"/>
          <w:numId w:val="10"/>
        </w:numPr>
        <w:rPr>
          <w:rFonts w:asciiTheme="majorHAnsi" w:hAnsiTheme="majorHAnsi" w:cstheme="majorHAnsi"/>
        </w:rPr>
      </w:pPr>
      <w:r w:rsidRPr="00D5455B">
        <w:rPr>
          <w:rFonts w:asciiTheme="majorHAnsi" w:hAnsiTheme="majorHAnsi" w:cstheme="majorHAnsi"/>
        </w:rPr>
        <w:t xml:space="preserve">The amount of the contract that </w:t>
      </w:r>
      <w:proofErr w:type="gramStart"/>
      <w:r w:rsidRPr="00D5455B">
        <w:rPr>
          <w:rFonts w:asciiTheme="majorHAnsi" w:hAnsiTheme="majorHAnsi" w:cstheme="majorHAnsi"/>
        </w:rPr>
        <w:t>is being allocated</w:t>
      </w:r>
      <w:proofErr w:type="gramEnd"/>
      <w:r w:rsidRPr="00D5455B">
        <w:rPr>
          <w:rFonts w:asciiTheme="majorHAnsi" w:hAnsiTheme="majorHAnsi" w:cstheme="majorHAnsi"/>
        </w:rPr>
        <w:t xml:space="preserve"> for payroll and benefits to Indiana residents.</w:t>
      </w:r>
    </w:p>
    <w:p w14:paraId="172A801A" w14:textId="77777777" w:rsidR="00CD44EC" w:rsidRPr="00D5455B" w:rsidRDefault="00CD44EC" w:rsidP="006B61A4">
      <w:pPr>
        <w:pStyle w:val="ListParagraph"/>
        <w:numPr>
          <w:ilvl w:val="0"/>
          <w:numId w:val="10"/>
        </w:numPr>
        <w:rPr>
          <w:rFonts w:asciiTheme="majorHAnsi" w:hAnsiTheme="majorHAnsi" w:cstheme="majorHAnsi"/>
        </w:rPr>
      </w:pPr>
      <w:r w:rsidRPr="00D5455B">
        <w:rPr>
          <w:rFonts w:asciiTheme="majorHAnsi" w:hAnsiTheme="majorHAnsi" w:cstheme="majorHAnsi"/>
        </w:rPr>
        <w:t xml:space="preserve">The amount that </w:t>
      </w:r>
      <w:proofErr w:type="gramStart"/>
      <w:r w:rsidRPr="00D5455B">
        <w:rPr>
          <w:rFonts w:asciiTheme="majorHAnsi" w:hAnsiTheme="majorHAnsi" w:cstheme="majorHAnsi"/>
        </w:rPr>
        <w:t>is being awarded</w:t>
      </w:r>
      <w:proofErr w:type="gramEnd"/>
      <w:r w:rsidRPr="00D5455B">
        <w:rPr>
          <w:rFonts w:asciiTheme="majorHAnsi" w:hAnsiTheme="majorHAnsi" w:cstheme="majorHAnsi"/>
        </w:rPr>
        <w:t xml:space="preserve"> to Indiana subcontractors and suppliers.</w:t>
      </w:r>
    </w:p>
    <w:p w14:paraId="548110D4" w14:textId="77777777" w:rsidR="00CD44EC" w:rsidRPr="00D5455B" w:rsidRDefault="00CD44EC" w:rsidP="006B61A4">
      <w:pPr>
        <w:pStyle w:val="ListParagraph"/>
        <w:numPr>
          <w:ilvl w:val="0"/>
          <w:numId w:val="10"/>
        </w:numPr>
        <w:rPr>
          <w:rFonts w:asciiTheme="majorHAnsi" w:hAnsiTheme="majorHAnsi" w:cstheme="majorHAnsi"/>
        </w:rPr>
      </w:pPr>
      <w:r w:rsidRPr="00D5455B">
        <w:rPr>
          <w:rFonts w:asciiTheme="majorHAnsi" w:hAnsiTheme="majorHAnsi" w:cstheme="majorHAnsi"/>
        </w:rPr>
        <w:t>The amount that is being subcontracted to India</w:t>
      </w:r>
      <w:r w:rsidR="00A867CA" w:rsidRPr="00D5455B">
        <w:rPr>
          <w:rFonts w:asciiTheme="majorHAnsi" w:hAnsiTheme="majorHAnsi" w:cstheme="majorHAnsi"/>
        </w:rPr>
        <w:t>na certified minority and women-</w:t>
      </w:r>
      <w:r w:rsidRPr="00D5455B">
        <w:rPr>
          <w:rFonts w:asciiTheme="majorHAnsi" w:hAnsiTheme="majorHAnsi" w:cstheme="majorHAnsi"/>
        </w:rPr>
        <w:t>owned businesses.</w:t>
      </w:r>
    </w:p>
    <w:p w14:paraId="6CC344BB" w14:textId="1E04A0FD" w:rsidR="00D5455B" w:rsidRDefault="00CD44EC" w:rsidP="00D5455B">
      <w:pPr>
        <w:rPr>
          <w:rFonts w:asciiTheme="majorHAnsi" w:hAnsiTheme="majorHAnsi" w:cstheme="majorHAnsi"/>
          <w:b/>
        </w:rPr>
      </w:pPr>
      <w:r w:rsidRPr="00D5455B">
        <w:rPr>
          <w:rFonts w:asciiTheme="majorHAnsi" w:hAnsiTheme="majorHAnsi" w:cstheme="majorHAnsi"/>
        </w:rPr>
        <w:t>The collection and recognition of the information collected with the Indiana Economic Impact form places a strong emphasis on the economic impact a project will have on Indiana and its residents regardless of where a business is located.</w:t>
      </w:r>
      <w:r w:rsidR="006B61A4" w:rsidRPr="00D5455B">
        <w:rPr>
          <w:rFonts w:asciiTheme="majorHAnsi" w:hAnsiTheme="majorHAnsi" w:cstheme="majorHAnsi"/>
        </w:rPr>
        <w:t xml:space="preserve"> </w:t>
      </w:r>
      <w:r w:rsidRPr="00D5455B">
        <w:rPr>
          <w:rFonts w:asciiTheme="majorHAnsi" w:hAnsiTheme="majorHAnsi" w:cstheme="majorHAnsi"/>
        </w:rPr>
        <w:t xml:space="preserve"> The collection of this information does not restrict any company or firm from doing business with the state.</w:t>
      </w:r>
      <w:r w:rsidR="00D241F2" w:rsidRPr="00D5455B">
        <w:rPr>
          <w:rFonts w:asciiTheme="majorHAnsi" w:hAnsiTheme="majorHAnsi" w:cstheme="majorHAnsi"/>
        </w:rPr>
        <w:br/>
      </w:r>
      <w:r w:rsidRPr="00D5455B">
        <w:rPr>
          <w:rFonts w:asciiTheme="majorHAnsi" w:hAnsiTheme="majorHAnsi" w:cstheme="majorHAnsi"/>
          <w:b/>
        </w:rPr>
        <w:lastRenderedPageBreak/>
        <w:br/>
      </w:r>
      <w:r w:rsidR="00A867CA" w:rsidRPr="00D5455B">
        <w:rPr>
          <w:rFonts w:asciiTheme="majorHAnsi" w:hAnsiTheme="majorHAnsi" w:cstheme="majorHAnsi"/>
          <w:b/>
        </w:rPr>
        <w:br/>
      </w:r>
      <w:r w:rsidRPr="00D5455B">
        <w:rPr>
          <w:rFonts w:asciiTheme="majorHAnsi" w:hAnsiTheme="majorHAnsi" w:cstheme="majorHAnsi"/>
          <w:b/>
        </w:rPr>
        <w:t>Submission Requirements</w:t>
      </w:r>
    </w:p>
    <w:p w14:paraId="55390588" w14:textId="5B381484" w:rsidR="00D5455B" w:rsidRPr="00D5455B" w:rsidRDefault="00D5455B" w:rsidP="00D5455B">
      <w:pPr>
        <w:jc w:val="center"/>
        <w:rPr>
          <w:rFonts w:asciiTheme="majorHAnsi" w:hAnsiTheme="majorHAnsi" w:cstheme="majorHAnsi"/>
          <w:b/>
          <w:sz w:val="32"/>
          <w:szCs w:val="32"/>
          <w:highlight w:val="yellow"/>
        </w:rPr>
      </w:pPr>
      <w:r w:rsidRPr="00D5455B">
        <w:rPr>
          <w:rFonts w:asciiTheme="majorHAnsi" w:hAnsiTheme="majorHAnsi" w:cstheme="majorHAnsi"/>
          <w:b/>
          <w:sz w:val="32"/>
          <w:szCs w:val="32"/>
          <w:highlight w:val="yellow"/>
        </w:rPr>
        <w:t>New Procedures – ELECTRONIC BIDDING</w:t>
      </w:r>
    </w:p>
    <w:p w14:paraId="07962068" w14:textId="77777777" w:rsidR="00D5455B" w:rsidRPr="00D5455B" w:rsidRDefault="00D5455B" w:rsidP="00D5455B">
      <w:pPr>
        <w:jc w:val="center"/>
        <w:rPr>
          <w:rFonts w:asciiTheme="majorHAnsi" w:hAnsiTheme="majorHAnsi" w:cstheme="majorHAnsi"/>
          <w:b/>
          <w:sz w:val="32"/>
          <w:szCs w:val="32"/>
          <w:highlight w:val="yellow"/>
        </w:rPr>
      </w:pPr>
      <w:r w:rsidRPr="00D5455B">
        <w:rPr>
          <w:rFonts w:asciiTheme="majorHAnsi" w:hAnsiTheme="majorHAnsi" w:cstheme="majorHAnsi"/>
          <w:b/>
          <w:sz w:val="32"/>
          <w:szCs w:val="32"/>
          <w:highlight w:val="yellow"/>
        </w:rPr>
        <w:t>PLEASE READ</w:t>
      </w:r>
    </w:p>
    <w:p w14:paraId="4FACF1ED" w14:textId="14A1DB9C" w:rsidR="00D5455B" w:rsidRPr="005F46AB" w:rsidRDefault="00D5455B" w:rsidP="00D5455B">
      <w:pPr>
        <w:rPr>
          <w:rFonts w:asciiTheme="majorHAnsi" w:hAnsiTheme="majorHAnsi" w:cstheme="majorHAnsi"/>
          <w:color w:val="1F497D"/>
          <w:sz w:val="24"/>
          <w:szCs w:val="24"/>
          <w:highlight w:val="yellow"/>
        </w:rPr>
      </w:pPr>
      <w:r w:rsidRPr="00D5455B">
        <w:rPr>
          <w:rFonts w:asciiTheme="majorHAnsi" w:hAnsiTheme="majorHAnsi" w:cstheme="majorHAnsi"/>
          <w:b/>
          <w:highlight w:val="yellow"/>
        </w:rPr>
        <w:t xml:space="preserve">The </w:t>
      </w:r>
      <w:r>
        <w:rPr>
          <w:rFonts w:asciiTheme="majorHAnsi" w:hAnsiTheme="majorHAnsi" w:cstheme="majorHAnsi"/>
          <w:b/>
          <w:highlight w:val="yellow"/>
        </w:rPr>
        <w:t xml:space="preserve">Indiana </w:t>
      </w:r>
      <w:r w:rsidRPr="00D5455B">
        <w:rPr>
          <w:rFonts w:asciiTheme="majorHAnsi" w:hAnsiTheme="majorHAnsi" w:cstheme="majorHAnsi"/>
          <w:b/>
          <w:highlight w:val="yellow"/>
        </w:rPr>
        <w:t xml:space="preserve">Department of Administration Procurement Division </w:t>
      </w:r>
      <w:r w:rsidR="00707D0D">
        <w:rPr>
          <w:rFonts w:asciiTheme="majorHAnsi" w:hAnsiTheme="majorHAnsi" w:cstheme="majorHAnsi"/>
          <w:b/>
          <w:highlight w:val="yellow"/>
        </w:rPr>
        <w:t>has rolled</w:t>
      </w:r>
      <w:r w:rsidRPr="00D5455B">
        <w:rPr>
          <w:rFonts w:asciiTheme="majorHAnsi" w:hAnsiTheme="majorHAnsi" w:cstheme="majorHAnsi"/>
          <w:b/>
          <w:highlight w:val="yellow"/>
        </w:rPr>
        <w:t xml:space="preserve"> out electronic bidding</w:t>
      </w:r>
      <w:r w:rsidR="00707D0D">
        <w:rPr>
          <w:rFonts w:asciiTheme="majorHAnsi" w:hAnsiTheme="majorHAnsi" w:cstheme="majorHAnsi"/>
          <w:b/>
          <w:highlight w:val="yellow"/>
        </w:rPr>
        <w:t xml:space="preserve">.  </w:t>
      </w:r>
      <w:r w:rsidR="00A1288D">
        <w:rPr>
          <w:rFonts w:asciiTheme="majorHAnsi" w:hAnsiTheme="majorHAnsi" w:cstheme="majorHAnsi"/>
          <w:b/>
          <w:highlight w:val="yellow"/>
        </w:rPr>
        <w:t xml:space="preserve">IDOA is </w:t>
      </w:r>
      <w:r>
        <w:rPr>
          <w:rFonts w:asciiTheme="majorHAnsi" w:hAnsiTheme="majorHAnsi" w:cstheme="majorHAnsi"/>
          <w:b/>
          <w:highlight w:val="yellow"/>
        </w:rPr>
        <w:t xml:space="preserve">currently </w:t>
      </w:r>
      <w:r w:rsidRPr="00D5455B">
        <w:rPr>
          <w:rFonts w:asciiTheme="majorHAnsi" w:hAnsiTheme="majorHAnsi" w:cstheme="majorHAnsi"/>
          <w:b/>
          <w:highlight w:val="yellow"/>
        </w:rPr>
        <w:t>accepting bid</w:t>
      </w:r>
      <w:r w:rsidR="00A1288D">
        <w:rPr>
          <w:rFonts w:asciiTheme="majorHAnsi" w:hAnsiTheme="majorHAnsi" w:cstheme="majorHAnsi"/>
          <w:b/>
          <w:highlight w:val="yellow"/>
        </w:rPr>
        <w:t xml:space="preserve"> responses</w:t>
      </w:r>
      <w:r w:rsidRPr="00D5455B">
        <w:rPr>
          <w:rFonts w:asciiTheme="majorHAnsi" w:hAnsiTheme="majorHAnsi" w:cstheme="majorHAnsi"/>
          <w:b/>
          <w:highlight w:val="yellow"/>
        </w:rPr>
        <w:t xml:space="preserve"> electronically</w:t>
      </w:r>
      <w:r>
        <w:rPr>
          <w:rFonts w:asciiTheme="majorHAnsi" w:hAnsiTheme="majorHAnsi" w:cstheme="majorHAnsi"/>
          <w:b/>
          <w:highlight w:val="yellow"/>
        </w:rPr>
        <w:t>, via our new Supplier Portal</w:t>
      </w:r>
      <w:r w:rsidRPr="00D5455B">
        <w:rPr>
          <w:rFonts w:asciiTheme="majorHAnsi" w:hAnsiTheme="majorHAnsi" w:cstheme="majorHAnsi"/>
          <w:b/>
          <w:highlight w:val="yellow"/>
        </w:rPr>
        <w:t xml:space="preserve">.  </w:t>
      </w:r>
      <w:r w:rsidR="00400320">
        <w:rPr>
          <w:rFonts w:asciiTheme="majorHAnsi" w:hAnsiTheme="majorHAnsi" w:cstheme="majorHAnsi"/>
          <w:b/>
          <w:color w:val="FF0000"/>
          <w:sz w:val="24"/>
          <w:szCs w:val="24"/>
          <w:highlight w:val="yellow"/>
          <w:u w:val="single"/>
        </w:rPr>
        <w:t>B</w:t>
      </w:r>
      <w:r w:rsidR="00A1288D" w:rsidRPr="005F46AB">
        <w:rPr>
          <w:rFonts w:asciiTheme="majorHAnsi" w:hAnsiTheme="majorHAnsi" w:cstheme="majorHAnsi"/>
          <w:b/>
          <w:color w:val="FF0000"/>
          <w:sz w:val="24"/>
          <w:szCs w:val="24"/>
          <w:highlight w:val="yellow"/>
          <w:u w:val="single"/>
        </w:rPr>
        <w:t>idders</w:t>
      </w:r>
      <w:r w:rsidRPr="005F46AB">
        <w:rPr>
          <w:rFonts w:asciiTheme="majorHAnsi" w:hAnsiTheme="majorHAnsi" w:cstheme="majorHAnsi"/>
          <w:b/>
          <w:color w:val="FF0000"/>
          <w:sz w:val="24"/>
          <w:szCs w:val="24"/>
          <w:highlight w:val="yellow"/>
          <w:u w:val="single"/>
        </w:rPr>
        <w:t xml:space="preserve"> </w:t>
      </w:r>
      <w:r w:rsidR="00400320">
        <w:rPr>
          <w:rFonts w:asciiTheme="majorHAnsi" w:hAnsiTheme="majorHAnsi" w:cstheme="majorHAnsi"/>
          <w:b/>
          <w:color w:val="FF0000"/>
          <w:sz w:val="24"/>
          <w:szCs w:val="24"/>
          <w:highlight w:val="yellow"/>
          <w:u w:val="single"/>
        </w:rPr>
        <w:t xml:space="preserve">must </w:t>
      </w:r>
      <w:r w:rsidRPr="005F46AB">
        <w:rPr>
          <w:rFonts w:asciiTheme="majorHAnsi" w:hAnsiTheme="majorHAnsi" w:cstheme="majorHAnsi"/>
          <w:b/>
          <w:color w:val="FF0000"/>
          <w:sz w:val="24"/>
          <w:szCs w:val="24"/>
          <w:highlight w:val="yellow"/>
          <w:u w:val="single"/>
        </w:rPr>
        <w:t xml:space="preserve">enter </w:t>
      </w:r>
      <w:r w:rsidR="00A1288D" w:rsidRPr="005F46AB">
        <w:rPr>
          <w:rFonts w:asciiTheme="majorHAnsi" w:hAnsiTheme="majorHAnsi" w:cstheme="majorHAnsi"/>
          <w:b/>
          <w:color w:val="FF0000"/>
          <w:sz w:val="24"/>
          <w:szCs w:val="24"/>
          <w:highlight w:val="yellow"/>
          <w:u w:val="single"/>
        </w:rPr>
        <w:t>their</w:t>
      </w:r>
      <w:r w:rsidRPr="005F46AB">
        <w:rPr>
          <w:rFonts w:asciiTheme="majorHAnsi" w:hAnsiTheme="majorHAnsi" w:cstheme="majorHAnsi"/>
          <w:b/>
          <w:color w:val="FF0000"/>
          <w:sz w:val="24"/>
          <w:szCs w:val="24"/>
          <w:highlight w:val="yellow"/>
          <w:u w:val="single"/>
        </w:rPr>
        <w:t xml:space="preserve"> response via our new Supplier Portal </w:t>
      </w:r>
      <w:proofErr w:type="gramStart"/>
      <w:r w:rsidRPr="005F46AB">
        <w:rPr>
          <w:rFonts w:asciiTheme="majorHAnsi" w:hAnsiTheme="majorHAnsi" w:cstheme="majorHAnsi"/>
          <w:b/>
          <w:color w:val="FF0000"/>
          <w:sz w:val="24"/>
          <w:szCs w:val="24"/>
          <w:highlight w:val="yellow"/>
          <w:u w:val="single"/>
        </w:rPr>
        <w:t>at:</w:t>
      </w:r>
      <w:proofErr w:type="gramEnd"/>
      <w:r w:rsidRPr="005F46AB">
        <w:rPr>
          <w:rFonts w:asciiTheme="majorHAnsi" w:hAnsiTheme="majorHAnsi" w:cstheme="majorHAnsi"/>
          <w:b/>
          <w:color w:val="FF0000"/>
          <w:sz w:val="24"/>
          <w:szCs w:val="24"/>
          <w:highlight w:val="yellow"/>
        </w:rPr>
        <w:t xml:space="preserve">  </w:t>
      </w:r>
      <w:hyperlink r:id="rId15" w:history="1">
        <w:r w:rsidRPr="005F46AB">
          <w:rPr>
            <w:rStyle w:val="Hyperlink"/>
            <w:rFonts w:asciiTheme="majorHAnsi" w:hAnsiTheme="majorHAnsi" w:cstheme="majorHAnsi"/>
            <w:sz w:val="24"/>
            <w:szCs w:val="24"/>
            <w:highlight w:val="yellow"/>
          </w:rPr>
          <w:t>https://fs.gmis.in.gov/psc/guest/SUPPLIER/ERP/c/NUI_FRAMEWORK.PT_LANDINGPAGE.GBL</w:t>
        </w:r>
      </w:hyperlink>
      <w:r w:rsidR="00E30AFE">
        <w:rPr>
          <w:rFonts w:asciiTheme="majorHAnsi" w:hAnsiTheme="majorHAnsi" w:cstheme="majorHAnsi"/>
          <w:color w:val="1F497D"/>
          <w:sz w:val="24"/>
          <w:szCs w:val="24"/>
          <w:highlight w:val="yellow"/>
        </w:rPr>
        <w:t>.</w:t>
      </w:r>
    </w:p>
    <w:p w14:paraId="38C9F760" w14:textId="5020B1A7" w:rsidR="00D5455B" w:rsidRPr="00D5455B" w:rsidRDefault="00252775" w:rsidP="00D5455B">
      <w:pPr>
        <w:rPr>
          <w:rFonts w:asciiTheme="majorHAnsi" w:hAnsiTheme="majorHAnsi" w:cstheme="majorHAnsi"/>
          <w:b/>
          <w:highlight w:val="yellow"/>
        </w:rPr>
      </w:pPr>
      <w:r>
        <w:rPr>
          <w:rFonts w:asciiTheme="majorHAnsi" w:hAnsiTheme="majorHAnsi" w:cstheme="majorHAnsi"/>
          <w:b/>
          <w:highlight w:val="yellow"/>
        </w:rPr>
        <w:t xml:space="preserve">When a response </w:t>
      </w:r>
      <w:proofErr w:type="gramStart"/>
      <w:r>
        <w:rPr>
          <w:rFonts w:asciiTheme="majorHAnsi" w:hAnsiTheme="majorHAnsi" w:cstheme="majorHAnsi"/>
          <w:b/>
          <w:highlight w:val="yellow"/>
        </w:rPr>
        <w:t>is submitted</w:t>
      </w:r>
      <w:proofErr w:type="gramEnd"/>
      <w:r>
        <w:rPr>
          <w:rFonts w:asciiTheme="majorHAnsi" w:hAnsiTheme="majorHAnsi" w:cstheme="majorHAnsi"/>
          <w:b/>
          <w:highlight w:val="yellow"/>
        </w:rPr>
        <w:t xml:space="preserve"> </w:t>
      </w:r>
      <w:r w:rsidR="00D5455B" w:rsidRPr="00D5455B">
        <w:rPr>
          <w:rFonts w:asciiTheme="majorHAnsi" w:hAnsiTheme="majorHAnsi" w:cstheme="majorHAnsi"/>
          <w:b/>
          <w:highlight w:val="yellow"/>
        </w:rPr>
        <w:t>electronically</w:t>
      </w:r>
      <w:r w:rsidR="00D5455B">
        <w:rPr>
          <w:rFonts w:asciiTheme="majorHAnsi" w:hAnsiTheme="majorHAnsi" w:cstheme="majorHAnsi"/>
          <w:b/>
          <w:highlight w:val="yellow"/>
        </w:rPr>
        <w:t xml:space="preserve"> via the Supplier Portal</w:t>
      </w:r>
      <w:r w:rsidR="00D5455B" w:rsidRPr="00D5455B">
        <w:rPr>
          <w:rFonts w:asciiTheme="majorHAnsi" w:hAnsiTheme="majorHAnsi" w:cstheme="majorHAnsi"/>
          <w:b/>
          <w:highlight w:val="yellow"/>
        </w:rPr>
        <w:t xml:space="preserve">, all references in the bid package to original signatures and/or hard copy requirements are not required.  </w:t>
      </w:r>
    </w:p>
    <w:p w14:paraId="3723F564" w14:textId="114C414B" w:rsidR="00D5455B" w:rsidRPr="00D5455B" w:rsidRDefault="00D5455B" w:rsidP="00E30AFE">
      <w:pPr>
        <w:spacing w:after="0"/>
        <w:rPr>
          <w:rFonts w:asciiTheme="majorHAnsi" w:hAnsiTheme="majorHAnsi" w:cstheme="majorHAnsi"/>
          <w:b/>
          <w:highlight w:val="yellow"/>
        </w:rPr>
      </w:pPr>
      <w:r w:rsidRPr="00D5455B">
        <w:rPr>
          <w:rFonts w:asciiTheme="majorHAnsi" w:hAnsiTheme="majorHAnsi" w:cstheme="majorHAnsi"/>
          <w:b/>
          <w:highlight w:val="yellow"/>
        </w:rPr>
        <w:t xml:space="preserve">A video has been prepared that walks </w:t>
      </w:r>
      <w:r w:rsidR="00A1288D">
        <w:rPr>
          <w:rFonts w:asciiTheme="majorHAnsi" w:hAnsiTheme="majorHAnsi" w:cstheme="majorHAnsi"/>
          <w:b/>
          <w:highlight w:val="yellow"/>
        </w:rPr>
        <w:t>bidders</w:t>
      </w:r>
      <w:r w:rsidRPr="00D5455B">
        <w:rPr>
          <w:rFonts w:asciiTheme="majorHAnsi" w:hAnsiTheme="majorHAnsi" w:cstheme="majorHAnsi"/>
          <w:b/>
          <w:highlight w:val="yellow"/>
        </w:rPr>
        <w:t xml:space="preserve"> through this electronic bid process.</w:t>
      </w:r>
      <w:r w:rsidR="00A1288D">
        <w:rPr>
          <w:rFonts w:asciiTheme="majorHAnsi" w:hAnsiTheme="majorHAnsi" w:cstheme="majorHAnsi"/>
          <w:b/>
          <w:highlight w:val="yellow"/>
        </w:rPr>
        <w:t xml:space="preserve"> </w:t>
      </w:r>
      <w:r w:rsidRPr="00D5455B">
        <w:rPr>
          <w:rFonts w:asciiTheme="majorHAnsi" w:hAnsiTheme="majorHAnsi" w:cstheme="majorHAnsi"/>
          <w:b/>
          <w:highlight w:val="yellow"/>
        </w:rPr>
        <w:t xml:space="preserve"> The video </w:t>
      </w:r>
      <w:proofErr w:type="gramStart"/>
      <w:r w:rsidRPr="00D5455B">
        <w:rPr>
          <w:rFonts w:asciiTheme="majorHAnsi" w:hAnsiTheme="majorHAnsi" w:cstheme="majorHAnsi"/>
          <w:b/>
          <w:highlight w:val="yellow"/>
        </w:rPr>
        <w:t>can be found</w:t>
      </w:r>
      <w:proofErr w:type="gramEnd"/>
      <w:r w:rsidRPr="00D5455B">
        <w:rPr>
          <w:rFonts w:asciiTheme="majorHAnsi" w:hAnsiTheme="majorHAnsi" w:cstheme="majorHAnsi"/>
          <w:b/>
          <w:highlight w:val="yellow"/>
        </w:rPr>
        <w:t xml:space="preserve"> at:</w:t>
      </w:r>
    </w:p>
    <w:p w14:paraId="7989DD29" w14:textId="0EE24002" w:rsidR="00D5455B" w:rsidRDefault="00F974E0" w:rsidP="00E30AFE">
      <w:pPr>
        <w:spacing w:after="0"/>
        <w:rPr>
          <w:rStyle w:val="Hyperlink"/>
          <w:rFonts w:asciiTheme="majorHAnsi" w:hAnsiTheme="majorHAnsi" w:cstheme="majorHAnsi"/>
        </w:rPr>
      </w:pPr>
      <w:hyperlink r:id="rId16" w:history="1">
        <w:r w:rsidR="00D5455B" w:rsidRPr="00D5455B">
          <w:rPr>
            <w:rStyle w:val="Hyperlink"/>
            <w:rFonts w:asciiTheme="majorHAnsi" w:hAnsiTheme="majorHAnsi" w:cstheme="majorHAnsi"/>
            <w:highlight w:val="yellow"/>
          </w:rPr>
          <w:t>https://www.in.gov/idoa/wbt/SupplierElectronicBidding/index.html</w:t>
        </w:r>
      </w:hyperlink>
    </w:p>
    <w:p w14:paraId="18BE374A" w14:textId="77777777" w:rsidR="00E30AFE" w:rsidRPr="00D5455B" w:rsidRDefault="00E30AFE" w:rsidP="00E30AFE">
      <w:pPr>
        <w:spacing w:after="0"/>
        <w:rPr>
          <w:rFonts w:asciiTheme="majorHAnsi" w:hAnsiTheme="majorHAnsi" w:cstheme="majorHAnsi"/>
          <w:b/>
        </w:rPr>
      </w:pPr>
    </w:p>
    <w:p w14:paraId="44BE6CEC" w14:textId="3D03B977" w:rsidR="00D500B1" w:rsidRPr="0058528F" w:rsidRDefault="000313A0" w:rsidP="00F854B3">
      <w:pPr>
        <w:rPr>
          <w:rFonts w:asciiTheme="majorHAnsi" w:hAnsiTheme="majorHAnsi" w:cstheme="majorHAnsi"/>
          <w:b/>
          <w:color w:val="FF0000"/>
        </w:rPr>
      </w:pPr>
      <w:r>
        <w:rPr>
          <w:rFonts w:asciiTheme="majorHAnsi" w:hAnsiTheme="majorHAnsi" w:cstheme="majorHAnsi"/>
        </w:rPr>
        <w:t>Bidders</w:t>
      </w:r>
      <w:r w:rsidRPr="000313A0">
        <w:rPr>
          <w:rFonts w:asciiTheme="majorHAnsi" w:hAnsiTheme="majorHAnsi" w:cstheme="majorHAnsi"/>
        </w:rPr>
        <w:t xml:space="preserve"> must submit their completed </w:t>
      </w:r>
      <w:r>
        <w:rPr>
          <w:rFonts w:asciiTheme="majorHAnsi" w:hAnsiTheme="majorHAnsi" w:cstheme="majorHAnsi"/>
        </w:rPr>
        <w:t>Bid L</w:t>
      </w:r>
      <w:r w:rsidRPr="000313A0">
        <w:rPr>
          <w:rFonts w:asciiTheme="majorHAnsi" w:hAnsiTheme="majorHAnsi" w:cstheme="majorHAnsi"/>
        </w:rPr>
        <w:t xml:space="preserve">ist, </w:t>
      </w:r>
      <w:r>
        <w:rPr>
          <w:rFonts w:asciiTheme="majorHAnsi" w:hAnsiTheme="majorHAnsi" w:cstheme="majorHAnsi"/>
        </w:rPr>
        <w:t>B</w:t>
      </w:r>
      <w:r w:rsidRPr="000313A0">
        <w:rPr>
          <w:rFonts w:asciiTheme="majorHAnsi" w:hAnsiTheme="majorHAnsi" w:cstheme="majorHAnsi"/>
        </w:rPr>
        <w:t xml:space="preserve">id </w:t>
      </w:r>
      <w:r>
        <w:rPr>
          <w:rFonts w:asciiTheme="majorHAnsi" w:hAnsiTheme="majorHAnsi" w:cstheme="majorHAnsi"/>
        </w:rPr>
        <w:t>P</w:t>
      </w:r>
      <w:r w:rsidRPr="000313A0">
        <w:rPr>
          <w:rFonts w:asciiTheme="majorHAnsi" w:hAnsiTheme="majorHAnsi" w:cstheme="majorHAnsi"/>
        </w:rPr>
        <w:t xml:space="preserve">ackage, IEI </w:t>
      </w:r>
      <w:r>
        <w:rPr>
          <w:rFonts w:asciiTheme="majorHAnsi" w:hAnsiTheme="majorHAnsi" w:cstheme="majorHAnsi"/>
        </w:rPr>
        <w:t>F</w:t>
      </w:r>
      <w:r w:rsidRPr="000313A0">
        <w:rPr>
          <w:rFonts w:asciiTheme="majorHAnsi" w:hAnsiTheme="majorHAnsi" w:cstheme="majorHAnsi"/>
        </w:rPr>
        <w:t>orm,</w:t>
      </w:r>
      <w:r>
        <w:rPr>
          <w:rFonts w:asciiTheme="majorHAnsi" w:hAnsiTheme="majorHAnsi" w:cstheme="majorHAnsi"/>
        </w:rPr>
        <w:t xml:space="preserve"> and</w:t>
      </w:r>
      <w:r w:rsidRPr="000313A0">
        <w:rPr>
          <w:rFonts w:asciiTheme="majorHAnsi" w:hAnsiTheme="majorHAnsi" w:cstheme="majorHAnsi"/>
        </w:rPr>
        <w:t xml:space="preserve"> </w:t>
      </w:r>
      <w:r>
        <w:rPr>
          <w:rFonts w:asciiTheme="majorHAnsi" w:hAnsiTheme="majorHAnsi" w:cstheme="majorHAnsi"/>
        </w:rPr>
        <w:t>B</w:t>
      </w:r>
      <w:r w:rsidRPr="000313A0">
        <w:rPr>
          <w:rFonts w:asciiTheme="majorHAnsi" w:hAnsiTheme="majorHAnsi" w:cstheme="majorHAnsi"/>
        </w:rPr>
        <w:t>id</w:t>
      </w:r>
      <w:r>
        <w:rPr>
          <w:rFonts w:asciiTheme="majorHAnsi" w:hAnsiTheme="majorHAnsi" w:cstheme="majorHAnsi"/>
        </w:rPr>
        <w:t xml:space="preserve"> I</w:t>
      </w:r>
      <w:r w:rsidRPr="000313A0">
        <w:rPr>
          <w:rFonts w:asciiTheme="majorHAnsi" w:hAnsiTheme="majorHAnsi" w:cstheme="majorHAnsi"/>
        </w:rPr>
        <w:t xml:space="preserve">nformation </w:t>
      </w:r>
      <w:r>
        <w:rPr>
          <w:rFonts w:asciiTheme="majorHAnsi" w:hAnsiTheme="majorHAnsi" w:cstheme="majorHAnsi"/>
        </w:rPr>
        <w:t>S</w:t>
      </w:r>
      <w:r w:rsidRPr="000313A0">
        <w:rPr>
          <w:rFonts w:asciiTheme="majorHAnsi" w:hAnsiTheme="majorHAnsi" w:cstheme="majorHAnsi"/>
        </w:rPr>
        <w:t xml:space="preserve">heet to the State.  The </w:t>
      </w:r>
      <w:r>
        <w:rPr>
          <w:rFonts w:asciiTheme="majorHAnsi" w:hAnsiTheme="majorHAnsi" w:cstheme="majorHAnsi"/>
        </w:rPr>
        <w:t>Bid List</w:t>
      </w:r>
      <w:r w:rsidRPr="000313A0">
        <w:rPr>
          <w:rFonts w:asciiTheme="majorHAnsi" w:hAnsiTheme="majorHAnsi" w:cstheme="majorHAnsi"/>
        </w:rPr>
        <w:t xml:space="preserve"> must be submitted as a working Excel file.  No alterations to the templates </w:t>
      </w:r>
      <w:proofErr w:type="gramStart"/>
      <w:r w:rsidRPr="000313A0">
        <w:rPr>
          <w:rFonts w:asciiTheme="majorHAnsi" w:hAnsiTheme="majorHAnsi" w:cstheme="majorHAnsi"/>
        </w:rPr>
        <w:t>are allowed</w:t>
      </w:r>
      <w:proofErr w:type="gramEnd"/>
      <w:r w:rsidRPr="000313A0">
        <w:rPr>
          <w:rFonts w:asciiTheme="majorHAnsi" w:hAnsiTheme="majorHAnsi" w:cstheme="majorHAnsi"/>
        </w:rPr>
        <w:t>.</w:t>
      </w:r>
      <w:r w:rsidRPr="00D24B84">
        <w:rPr>
          <w:rFonts w:cs="Calibri"/>
          <w:b/>
          <w:sz w:val="24"/>
          <w:szCs w:val="24"/>
        </w:rPr>
        <w:t xml:space="preserve">  </w:t>
      </w:r>
      <w:r w:rsidR="00B978CB" w:rsidRPr="00D5455B">
        <w:rPr>
          <w:rFonts w:asciiTheme="majorHAnsi" w:hAnsiTheme="majorHAnsi" w:cstheme="majorHAnsi"/>
          <w:b/>
        </w:rPr>
        <w:t>When subm</w:t>
      </w:r>
      <w:r w:rsidR="00C25026" w:rsidRPr="00D5455B">
        <w:rPr>
          <w:rFonts w:asciiTheme="majorHAnsi" w:hAnsiTheme="majorHAnsi" w:cstheme="majorHAnsi"/>
          <w:b/>
        </w:rPr>
        <w:t>itting</w:t>
      </w:r>
      <w:r w:rsidR="004C3F5A" w:rsidRPr="00D5455B">
        <w:rPr>
          <w:rFonts w:asciiTheme="majorHAnsi" w:hAnsiTheme="majorHAnsi" w:cstheme="majorHAnsi"/>
          <w:b/>
        </w:rPr>
        <w:t xml:space="preserve"> </w:t>
      </w:r>
      <w:r w:rsidR="006B61A4" w:rsidRPr="00D5455B">
        <w:rPr>
          <w:rFonts w:asciiTheme="majorHAnsi" w:hAnsiTheme="majorHAnsi" w:cstheme="majorHAnsi"/>
          <w:b/>
        </w:rPr>
        <w:t>proposals</w:t>
      </w:r>
      <w:r w:rsidR="004C3F5A" w:rsidRPr="00D5455B">
        <w:rPr>
          <w:rFonts w:asciiTheme="majorHAnsi" w:hAnsiTheme="majorHAnsi" w:cstheme="majorHAnsi"/>
          <w:b/>
        </w:rPr>
        <w:t xml:space="preserve">, </w:t>
      </w:r>
      <w:r>
        <w:rPr>
          <w:rFonts w:asciiTheme="majorHAnsi" w:hAnsiTheme="majorHAnsi" w:cstheme="majorHAnsi"/>
          <w:b/>
        </w:rPr>
        <w:t>Bidders</w:t>
      </w:r>
      <w:r w:rsidR="004C3F5A" w:rsidRPr="00D5455B">
        <w:rPr>
          <w:rFonts w:asciiTheme="majorHAnsi" w:hAnsiTheme="majorHAnsi" w:cstheme="majorHAnsi"/>
          <w:b/>
        </w:rPr>
        <w:t xml:space="preserve"> </w:t>
      </w:r>
      <w:r w:rsidR="002F3892" w:rsidRPr="00D5455B">
        <w:rPr>
          <w:rFonts w:asciiTheme="majorHAnsi" w:hAnsiTheme="majorHAnsi" w:cstheme="majorHAnsi"/>
          <w:b/>
        </w:rPr>
        <w:t>must submit</w:t>
      </w:r>
      <w:r w:rsidR="00C25026" w:rsidRPr="00D5455B">
        <w:rPr>
          <w:rFonts w:asciiTheme="majorHAnsi" w:hAnsiTheme="majorHAnsi" w:cstheme="majorHAnsi"/>
          <w:b/>
        </w:rPr>
        <w:t xml:space="preserve"> one (1) electronic copy</w:t>
      </w:r>
      <w:r w:rsidR="004C3F5A" w:rsidRPr="00D5455B">
        <w:rPr>
          <w:rFonts w:asciiTheme="majorHAnsi" w:hAnsiTheme="majorHAnsi" w:cstheme="majorHAnsi"/>
          <w:b/>
        </w:rPr>
        <w:t xml:space="preserve"> of </w:t>
      </w:r>
      <w:r w:rsidR="00C46145" w:rsidRPr="00D5455B">
        <w:rPr>
          <w:rFonts w:asciiTheme="majorHAnsi" w:hAnsiTheme="majorHAnsi" w:cstheme="majorHAnsi"/>
          <w:b/>
        </w:rPr>
        <w:t xml:space="preserve">each of </w:t>
      </w:r>
      <w:r w:rsidR="004C3F5A" w:rsidRPr="00D5455B">
        <w:rPr>
          <w:rFonts w:asciiTheme="majorHAnsi" w:hAnsiTheme="majorHAnsi" w:cstheme="majorHAnsi"/>
          <w:b/>
        </w:rPr>
        <w:t>the bid documents</w:t>
      </w:r>
      <w:r w:rsidR="00A1288D">
        <w:rPr>
          <w:rFonts w:asciiTheme="majorHAnsi" w:hAnsiTheme="majorHAnsi" w:cstheme="majorHAnsi"/>
          <w:b/>
        </w:rPr>
        <w:t xml:space="preserve"> by uploading the documents to the new Supplier Portal </w:t>
      </w:r>
      <w:r w:rsidR="002F3892" w:rsidRPr="00D5455B">
        <w:rPr>
          <w:rFonts w:asciiTheme="majorHAnsi" w:hAnsiTheme="majorHAnsi" w:cstheme="majorHAnsi"/>
          <w:b/>
        </w:rPr>
        <w:t>by the bid due date</w:t>
      </w:r>
      <w:r w:rsidR="009D6FC3">
        <w:rPr>
          <w:rFonts w:asciiTheme="majorHAnsi" w:hAnsiTheme="majorHAnsi" w:cstheme="majorHAnsi"/>
          <w:b/>
        </w:rPr>
        <w:t xml:space="preserve"> and time</w:t>
      </w:r>
      <w:r w:rsidR="00C25026" w:rsidRPr="00D5455B">
        <w:rPr>
          <w:rFonts w:asciiTheme="majorHAnsi" w:hAnsiTheme="majorHAnsi" w:cstheme="majorHAnsi"/>
          <w:b/>
        </w:rPr>
        <w:t>.</w:t>
      </w:r>
      <w:r w:rsidR="006B61A4" w:rsidRPr="00D5455B">
        <w:rPr>
          <w:rFonts w:asciiTheme="majorHAnsi" w:hAnsiTheme="majorHAnsi" w:cstheme="majorHAnsi"/>
          <w:b/>
        </w:rPr>
        <w:t xml:space="preserve"> </w:t>
      </w:r>
      <w:r w:rsidR="008B5884" w:rsidRPr="00D5455B">
        <w:rPr>
          <w:rFonts w:asciiTheme="majorHAnsi" w:hAnsiTheme="majorHAnsi" w:cstheme="majorHAnsi"/>
          <w:b/>
        </w:rPr>
        <w:t xml:space="preserve"> </w:t>
      </w:r>
      <w:r w:rsidR="008B5884" w:rsidRPr="00D5455B">
        <w:rPr>
          <w:rFonts w:asciiTheme="majorHAnsi" w:hAnsiTheme="majorHAnsi" w:cstheme="majorHAnsi"/>
          <w:b/>
          <w:color w:val="FF0000"/>
          <w:u w:val="single"/>
        </w:rPr>
        <w:t>Bid submissions via emai</w:t>
      </w:r>
      <w:r w:rsidR="002F3892" w:rsidRPr="00D5455B">
        <w:rPr>
          <w:rFonts w:asciiTheme="majorHAnsi" w:hAnsiTheme="majorHAnsi" w:cstheme="majorHAnsi"/>
          <w:b/>
          <w:color w:val="FF0000"/>
          <w:u w:val="single"/>
        </w:rPr>
        <w:t>l</w:t>
      </w:r>
      <w:r w:rsidR="006B61A4" w:rsidRPr="00D5455B">
        <w:rPr>
          <w:rFonts w:asciiTheme="majorHAnsi" w:hAnsiTheme="majorHAnsi" w:cstheme="majorHAnsi"/>
          <w:b/>
          <w:color w:val="FF0000"/>
          <w:u w:val="single"/>
        </w:rPr>
        <w:t xml:space="preserve"> </w:t>
      </w:r>
      <w:proofErr w:type="gramStart"/>
      <w:r w:rsidR="002F3892" w:rsidRPr="00D5455B">
        <w:rPr>
          <w:rFonts w:asciiTheme="majorHAnsi" w:hAnsiTheme="majorHAnsi" w:cstheme="majorHAnsi"/>
          <w:b/>
          <w:color w:val="FF0000"/>
          <w:u w:val="single"/>
        </w:rPr>
        <w:t>will NOT</w:t>
      </w:r>
      <w:r w:rsidR="008B5884" w:rsidRPr="00D5455B">
        <w:rPr>
          <w:rFonts w:asciiTheme="majorHAnsi" w:hAnsiTheme="majorHAnsi" w:cstheme="majorHAnsi"/>
          <w:b/>
          <w:color w:val="FF0000"/>
          <w:u w:val="single"/>
        </w:rPr>
        <w:t xml:space="preserve"> be accepted</w:t>
      </w:r>
      <w:proofErr w:type="gramEnd"/>
      <w:r w:rsidR="008B5884" w:rsidRPr="00D5455B">
        <w:rPr>
          <w:rFonts w:asciiTheme="majorHAnsi" w:hAnsiTheme="majorHAnsi" w:cstheme="majorHAnsi"/>
          <w:b/>
          <w:color w:val="FF0000"/>
          <w:u w:val="single"/>
        </w:rPr>
        <w:t xml:space="preserve"> in place of a</w:t>
      </w:r>
      <w:r w:rsidR="00705036">
        <w:rPr>
          <w:rFonts w:asciiTheme="majorHAnsi" w:hAnsiTheme="majorHAnsi" w:cstheme="majorHAnsi"/>
          <w:b/>
          <w:color w:val="FF0000"/>
          <w:u w:val="single"/>
        </w:rPr>
        <w:t xml:space="preserve">n </w:t>
      </w:r>
      <w:r w:rsidR="00A1288D">
        <w:rPr>
          <w:rFonts w:asciiTheme="majorHAnsi" w:hAnsiTheme="majorHAnsi" w:cstheme="majorHAnsi"/>
          <w:b/>
          <w:color w:val="FF0000"/>
          <w:u w:val="single"/>
        </w:rPr>
        <w:t xml:space="preserve">electronic copy, via the new Supplier </w:t>
      </w:r>
      <w:r w:rsidR="00D04645">
        <w:rPr>
          <w:rFonts w:asciiTheme="majorHAnsi" w:hAnsiTheme="majorHAnsi" w:cstheme="majorHAnsi"/>
          <w:b/>
          <w:color w:val="FF0000"/>
          <w:u w:val="single"/>
        </w:rPr>
        <w:t>Portal.</w:t>
      </w:r>
      <w:r w:rsidR="00C46145" w:rsidRPr="00D5455B">
        <w:rPr>
          <w:rFonts w:asciiTheme="majorHAnsi" w:hAnsiTheme="majorHAnsi" w:cstheme="majorHAnsi"/>
          <w:b/>
        </w:rPr>
        <w:t xml:space="preserve"> </w:t>
      </w:r>
      <w:r w:rsidR="006B61A4" w:rsidRPr="00D5455B">
        <w:rPr>
          <w:rFonts w:asciiTheme="majorHAnsi" w:hAnsiTheme="majorHAnsi" w:cstheme="majorHAnsi"/>
          <w:b/>
        </w:rPr>
        <w:t xml:space="preserve"> </w:t>
      </w:r>
      <w:r w:rsidR="00C46145" w:rsidRPr="00D5455B">
        <w:rPr>
          <w:rFonts w:asciiTheme="majorHAnsi" w:hAnsiTheme="majorHAnsi" w:cstheme="majorHAnsi"/>
          <w:b/>
        </w:rPr>
        <w:t>Paper copies of bid documents are not necessary.</w:t>
      </w:r>
      <w:r w:rsidR="00252775">
        <w:rPr>
          <w:rFonts w:asciiTheme="majorHAnsi" w:hAnsiTheme="majorHAnsi" w:cstheme="majorHAnsi"/>
          <w:b/>
        </w:rPr>
        <w:t xml:space="preserve">  Bidders should allow themselves enough time to get all documents </w:t>
      </w:r>
      <w:r w:rsidR="00D71710">
        <w:rPr>
          <w:rFonts w:asciiTheme="majorHAnsi" w:hAnsiTheme="majorHAnsi" w:cstheme="majorHAnsi"/>
          <w:b/>
        </w:rPr>
        <w:t>uploaded before the due date listed in this document.  When the due date and time is reached, Bidders will no longer be able to upload or submit documents.</w:t>
      </w:r>
    </w:p>
    <w:p w14:paraId="58657F43" w14:textId="3FA2B878" w:rsidR="00D241F2" w:rsidRPr="00D5455B" w:rsidRDefault="00A867CA" w:rsidP="00F854B3">
      <w:pPr>
        <w:rPr>
          <w:rFonts w:asciiTheme="majorHAnsi" w:hAnsiTheme="majorHAnsi" w:cstheme="majorHAnsi"/>
        </w:rPr>
      </w:pPr>
      <w:r w:rsidRPr="00D5455B">
        <w:rPr>
          <w:rFonts w:asciiTheme="majorHAnsi" w:hAnsiTheme="majorHAnsi" w:cstheme="majorHAnsi"/>
          <w:b/>
        </w:rPr>
        <w:br/>
      </w:r>
      <w:r w:rsidR="00B978CB" w:rsidRPr="00D5455B">
        <w:rPr>
          <w:rFonts w:asciiTheme="majorHAnsi" w:hAnsiTheme="majorHAnsi" w:cstheme="majorHAnsi"/>
          <w:b/>
        </w:rPr>
        <w:t>Pricing</w:t>
      </w:r>
      <w:r w:rsidR="00B978CB" w:rsidRPr="00D5455B">
        <w:rPr>
          <w:rFonts w:asciiTheme="majorHAnsi" w:hAnsiTheme="majorHAnsi" w:cstheme="majorHAnsi"/>
          <w:b/>
        </w:rPr>
        <w:br/>
      </w:r>
      <w:proofErr w:type="spellStart"/>
      <w:r w:rsidR="00B978CB" w:rsidRPr="00D5455B">
        <w:rPr>
          <w:rFonts w:asciiTheme="majorHAnsi" w:hAnsiTheme="majorHAnsi" w:cstheme="majorHAnsi"/>
        </w:rPr>
        <w:t>Pricing</w:t>
      </w:r>
      <w:proofErr w:type="spellEnd"/>
      <w:r w:rsidR="00B978CB" w:rsidRPr="00D5455B">
        <w:rPr>
          <w:rFonts w:asciiTheme="majorHAnsi" w:hAnsiTheme="majorHAnsi" w:cstheme="majorHAnsi"/>
        </w:rPr>
        <w:t xml:space="preserve"> on this solicitation must be firm and remain open for a period of not less than 180 days from the proposal due date.</w:t>
      </w:r>
      <w:r w:rsidR="006B61A4" w:rsidRPr="00D5455B">
        <w:rPr>
          <w:rFonts w:asciiTheme="majorHAnsi" w:hAnsiTheme="majorHAnsi" w:cstheme="majorHAnsi"/>
        </w:rPr>
        <w:t xml:space="preserve">  </w:t>
      </w:r>
      <w:r w:rsidR="006B61A4" w:rsidRPr="00D5455B">
        <w:rPr>
          <w:rFonts w:asciiTheme="majorHAnsi" w:hAnsiTheme="majorHAnsi" w:cstheme="majorHAnsi"/>
          <w:bCs/>
          <w:color w:val="000000"/>
        </w:rPr>
        <w:t>Any attempt to manipulate the format of the files, attach caveats to pricing, or submit pricing that deviates from the current format may put your bid at risk.</w:t>
      </w:r>
    </w:p>
    <w:sectPr w:rsidR="00D241F2" w:rsidRPr="00D5455B" w:rsidSect="00CE64DC">
      <w:footerReference w:type="default" r:id="rId17"/>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23BB8" w14:textId="77777777" w:rsidR="005616D8" w:rsidRDefault="005616D8">
      <w:pPr>
        <w:spacing w:after="0" w:line="240" w:lineRule="auto"/>
      </w:pPr>
      <w:r>
        <w:separator/>
      </w:r>
    </w:p>
  </w:endnote>
  <w:endnote w:type="continuationSeparator" w:id="0">
    <w:p w14:paraId="54B5AD13" w14:textId="77777777" w:rsidR="005616D8" w:rsidRDefault="00561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ADE72" w14:textId="79BCE07E" w:rsidR="00D04645" w:rsidRPr="004851DA" w:rsidRDefault="00D04645" w:rsidP="000901A7">
    <w:pPr>
      <w:pStyle w:val="Footer"/>
      <w:jc w:val="right"/>
      <w:rPr>
        <w:sz w:val="18"/>
      </w:rPr>
    </w:pPr>
    <w:r>
      <w:rPr>
        <w:sz w:val="18"/>
      </w:rPr>
      <w:t xml:space="preserve">Negotiated </w:t>
    </w:r>
    <w:r w:rsidRPr="00D500B1">
      <w:rPr>
        <w:rFonts w:asciiTheme="minorHAnsi" w:hAnsiTheme="minorHAnsi"/>
        <w:sz w:val="18"/>
        <w:szCs w:val="18"/>
      </w:rPr>
      <w:t xml:space="preserve">Bid, </w:t>
    </w:r>
    <w:r w:rsidR="005F46AB">
      <w:rPr>
        <w:rFonts w:asciiTheme="minorHAnsi" w:hAnsiTheme="minorHAnsi" w:cs="Calibri"/>
        <w:color w:val="000000"/>
        <w:sz w:val="18"/>
        <w:szCs w:val="18"/>
      </w:rPr>
      <w:t>ASA-20-858</w:t>
    </w:r>
    <w:r w:rsidRPr="00D500B1">
      <w:rPr>
        <w:rFonts w:asciiTheme="minorHAnsi" w:hAnsiTheme="minorHAnsi"/>
        <w:sz w:val="18"/>
        <w:szCs w:val="18"/>
      </w:rPr>
      <w:t>, Page</w:t>
    </w:r>
    <w:r w:rsidRPr="004851DA">
      <w:rPr>
        <w:sz w:val="18"/>
      </w:rPr>
      <w:t xml:space="preserve"> </w:t>
    </w:r>
    <w:r w:rsidRPr="004851DA">
      <w:rPr>
        <w:b/>
        <w:sz w:val="20"/>
        <w:szCs w:val="24"/>
      </w:rPr>
      <w:fldChar w:fldCharType="begin"/>
    </w:r>
    <w:r w:rsidRPr="004851DA">
      <w:rPr>
        <w:b/>
        <w:sz w:val="18"/>
      </w:rPr>
      <w:instrText xml:space="preserve"> PAGE </w:instrText>
    </w:r>
    <w:r w:rsidRPr="004851DA">
      <w:rPr>
        <w:b/>
        <w:sz w:val="20"/>
        <w:szCs w:val="24"/>
      </w:rPr>
      <w:fldChar w:fldCharType="separate"/>
    </w:r>
    <w:r w:rsidR="00F974E0">
      <w:rPr>
        <w:b/>
        <w:noProof/>
        <w:sz w:val="18"/>
      </w:rPr>
      <w:t>5</w:t>
    </w:r>
    <w:r w:rsidRPr="004851DA">
      <w:rPr>
        <w:b/>
        <w:sz w:val="20"/>
        <w:szCs w:val="24"/>
      </w:rPr>
      <w:fldChar w:fldCharType="end"/>
    </w:r>
    <w:r w:rsidRPr="004851DA">
      <w:rPr>
        <w:sz w:val="18"/>
      </w:rPr>
      <w:t xml:space="preserve"> of </w:t>
    </w:r>
    <w:r w:rsidRPr="004851DA">
      <w:rPr>
        <w:b/>
        <w:sz w:val="20"/>
        <w:szCs w:val="24"/>
      </w:rPr>
      <w:fldChar w:fldCharType="begin"/>
    </w:r>
    <w:r w:rsidRPr="004851DA">
      <w:rPr>
        <w:b/>
        <w:sz w:val="18"/>
      </w:rPr>
      <w:instrText xml:space="preserve"> NUMPAGES  </w:instrText>
    </w:r>
    <w:r w:rsidRPr="004851DA">
      <w:rPr>
        <w:b/>
        <w:sz w:val="20"/>
        <w:szCs w:val="24"/>
      </w:rPr>
      <w:fldChar w:fldCharType="separate"/>
    </w:r>
    <w:r w:rsidR="00F974E0">
      <w:rPr>
        <w:b/>
        <w:noProof/>
        <w:sz w:val="18"/>
      </w:rPr>
      <w:t>5</w:t>
    </w:r>
    <w:r w:rsidRPr="004851DA">
      <w:rPr>
        <w:b/>
        <w:sz w:val="20"/>
        <w:szCs w:val="24"/>
      </w:rPr>
      <w:fldChar w:fldCharType="end"/>
    </w:r>
  </w:p>
  <w:p w14:paraId="73D4AE47" w14:textId="77777777" w:rsidR="00D04645" w:rsidRDefault="00D046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FDFB0" w14:textId="77777777" w:rsidR="005616D8" w:rsidRDefault="005616D8">
      <w:pPr>
        <w:spacing w:after="0" w:line="240" w:lineRule="auto"/>
      </w:pPr>
      <w:r>
        <w:separator/>
      </w:r>
    </w:p>
  </w:footnote>
  <w:footnote w:type="continuationSeparator" w:id="0">
    <w:p w14:paraId="0B6B5542" w14:textId="77777777" w:rsidR="005616D8" w:rsidRDefault="005616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B277415"/>
    <w:multiLevelType w:val="hybridMultilevel"/>
    <w:tmpl w:val="C8FE44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abstractNumId w:val="8"/>
  </w:num>
  <w:num w:numId="2">
    <w:abstractNumId w:val="6"/>
  </w:num>
  <w:num w:numId="3">
    <w:abstractNumId w:val="0"/>
  </w:num>
  <w:num w:numId="4">
    <w:abstractNumId w:val="5"/>
  </w:num>
  <w:num w:numId="5">
    <w:abstractNumId w:val="2"/>
  </w:num>
  <w:num w:numId="6">
    <w:abstractNumId w:val="7"/>
  </w:num>
  <w:num w:numId="7">
    <w:abstractNumId w:val="9"/>
  </w:num>
  <w:num w:numId="8">
    <w:abstractNumId w:val="1"/>
  </w:num>
  <w:num w:numId="9">
    <w:abstractNumId w:val="4"/>
  </w:num>
  <w:num w:numId="10">
    <w:abstractNumId w:val="3"/>
  </w:num>
  <w:num w:numId="11">
    <w:abstractNumId w:val="10"/>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ittenden, Abigail">
    <w15:presenceInfo w15:providerId="AD" w15:userId="S::AChittenden@idoa.IN.gov::9373b294-1db5-492e-97c8-bff7db67df84"/>
  </w15:person>
  <w15:person w15:author="Katie Carnes">
    <w15:presenceInfo w15:providerId="AD" w15:userId="S-1-5-21-1265452858-2944278004-3623336126-84934"/>
  </w15:person>
  <w15:person w15:author="Brenda Blunt">
    <w15:presenceInfo w15:providerId="AD" w15:userId="S-1-5-21-1265452858-2944278004-3623336126-678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4EC"/>
    <w:rsid w:val="000116AC"/>
    <w:rsid w:val="000313A0"/>
    <w:rsid w:val="000349A6"/>
    <w:rsid w:val="00035E99"/>
    <w:rsid w:val="000368C8"/>
    <w:rsid w:val="00041A25"/>
    <w:rsid w:val="00041FE6"/>
    <w:rsid w:val="000439D6"/>
    <w:rsid w:val="0006598F"/>
    <w:rsid w:val="00084EBF"/>
    <w:rsid w:val="000901A7"/>
    <w:rsid w:val="000A7DF2"/>
    <w:rsid w:val="000B3080"/>
    <w:rsid w:val="000D0CEF"/>
    <w:rsid w:val="000D4EEA"/>
    <w:rsid w:val="00101C3A"/>
    <w:rsid w:val="00110526"/>
    <w:rsid w:val="0014108A"/>
    <w:rsid w:val="00141AE1"/>
    <w:rsid w:val="00163511"/>
    <w:rsid w:val="00167078"/>
    <w:rsid w:val="00184395"/>
    <w:rsid w:val="001A349F"/>
    <w:rsid w:val="001A6C96"/>
    <w:rsid w:val="001C72CC"/>
    <w:rsid w:val="001D222D"/>
    <w:rsid w:val="001D3ED5"/>
    <w:rsid w:val="001E31EB"/>
    <w:rsid w:val="001E6CA7"/>
    <w:rsid w:val="001E6F2C"/>
    <w:rsid w:val="001E7584"/>
    <w:rsid w:val="001F6822"/>
    <w:rsid w:val="00204F13"/>
    <w:rsid w:val="00205E90"/>
    <w:rsid w:val="002216F1"/>
    <w:rsid w:val="00227826"/>
    <w:rsid w:val="00235F63"/>
    <w:rsid w:val="002413DF"/>
    <w:rsid w:val="0024590E"/>
    <w:rsid w:val="00251D8C"/>
    <w:rsid w:val="00252775"/>
    <w:rsid w:val="00264B62"/>
    <w:rsid w:val="00293528"/>
    <w:rsid w:val="00293E0A"/>
    <w:rsid w:val="00296747"/>
    <w:rsid w:val="002A5B18"/>
    <w:rsid w:val="002B4207"/>
    <w:rsid w:val="002C79D9"/>
    <w:rsid w:val="002E71D7"/>
    <w:rsid w:val="002F26FB"/>
    <w:rsid w:val="002F3892"/>
    <w:rsid w:val="002F3B88"/>
    <w:rsid w:val="00300671"/>
    <w:rsid w:val="003208DF"/>
    <w:rsid w:val="00323F12"/>
    <w:rsid w:val="00336983"/>
    <w:rsid w:val="003459E9"/>
    <w:rsid w:val="00346F2B"/>
    <w:rsid w:val="00356CB6"/>
    <w:rsid w:val="00356F99"/>
    <w:rsid w:val="00367B91"/>
    <w:rsid w:val="00385345"/>
    <w:rsid w:val="00387ADA"/>
    <w:rsid w:val="003B3893"/>
    <w:rsid w:val="003C324D"/>
    <w:rsid w:val="003C500A"/>
    <w:rsid w:val="003C7D47"/>
    <w:rsid w:val="003E2B8A"/>
    <w:rsid w:val="003E631A"/>
    <w:rsid w:val="003F562B"/>
    <w:rsid w:val="00400320"/>
    <w:rsid w:val="00415291"/>
    <w:rsid w:val="00417A2C"/>
    <w:rsid w:val="0042240D"/>
    <w:rsid w:val="0044682E"/>
    <w:rsid w:val="004523AD"/>
    <w:rsid w:val="0046498A"/>
    <w:rsid w:val="004709D9"/>
    <w:rsid w:val="004721EF"/>
    <w:rsid w:val="0047239D"/>
    <w:rsid w:val="004851DA"/>
    <w:rsid w:val="00495DB8"/>
    <w:rsid w:val="004971F0"/>
    <w:rsid w:val="004C0F4D"/>
    <w:rsid w:val="004C17EB"/>
    <w:rsid w:val="004C3F5A"/>
    <w:rsid w:val="004D01F8"/>
    <w:rsid w:val="004D59CC"/>
    <w:rsid w:val="004E210F"/>
    <w:rsid w:val="004E4109"/>
    <w:rsid w:val="004F76D9"/>
    <w:rsid w:val="00503C4A"/>
    <w:rsid w:val="005055B9"/>
    <w:rsid w:val="00530142"/>
    <w:rsid w:val="00535A64"/>
    <w:rsid w:val="005372A3"/>
    <w:rsid w:val="0055194A"/>
    <w:rsid w:val="00560F1C"/>
    <w:rsid w:val="005616D8"/>
    <w:rsid w:val="00581035"/>
    <w:rsid w:val="0058528F"/>
    <w:rsid w:val="00587AE7"/>
    <w:rsid w:val="0059161F"/>
    <w:rsid w:val="00593768"/>
    <w:rsid w:val="005B3381"/>
    <w:rsid w:val="005C4F1D"/>
    <w:rsid w:val="005D34C1"/>
    <w:rsid w:val="005D4915"/>
    <w:rsid w:val="005F0F4A"/>
    <w:rsid w:val="005F46AB"/>
    <w:rsid w:val="006027D5"/>
    <w:rsid w:val="00612C56"/>
    <w:rsid w:val="0064154E"/>
    <w:rsid w:val="00647AEF"/>
    <w:rsid w:val="006762F7"/>
    <w:rsid w:val="006834F7"/>
    <w:rsid w:val="006902D8"/>
    <w:rsid w:val="00694C22"/>
    <w:rsid w:val="006957D5"/>
    <w:rsid w:val="006A5B09"/>
    <w:rsid w:val="006B1791"/>
    <w:rsid w:val="006B488B"/>
    <w:rsid w:val="006B61A4"/>
    <w:rsid w:val="006D1DDE"/>
    <w:rsid w:val="006D608F"/>
    <w:rsid w:val="006D6850"/>
    <w:rsid w:val="006F3B92"/>
    <w:rsid w:val="0070336C"/>
    <w:rsid w:val="00705036"/>
    <w:rsid w:val="00705103"/>
    <w:rsid w:val="00707D0D"/>
    <w:rsid w:val="00714627"/>
    <w:rsid w:val="00725D15"/>
    <w:rsid w:val="007337E5"/>
    <w:rsid w:val="007367A5"/>
    <w:rsid w:val="00737912"/>
    <w:rsid w:val="007440C5"/>
    <w:rsid w:val="00744550"/>
    <w:rsid w:val="00767D65"/>
    <w:rsid w:val="00780FF7"/>
    <w:rsid w:val="00782029"/>
    <w:rsid w:val="00787C74"/>
    <w:rsid w:val="00793267"/>
    <w:rsid w:val="007948EB"/>
    <w:rsid w:val="007A1FD5"/>
    <w:rsid w:val="007A4D5E"/>
    <w:rsid w:val="007C577C"/>
    <w:rsid w:val="007C57A3"/>
    <w:rsid w:val="007D5529"/>
    <w:rsid w:val="007E19E2"/>
    <w:rsid w:val="00814060"/>
    <w:rsid w:val="0082006D"/>
    <w:rsid w:val="00830701"/>
    <w:rsid w:val="00875E6F"/>
    <w:rsid w:val="008762E8"/>
    <w:rsid w:val="008920B9"/>
    <w:rsid w:val="008924FE"/>
    <w:rsid w:val="008A40BB"/>
    <w:rsid w:val="008B119A"/>
    <w:rsid w:val="008B5884"/>
    <w:rsid w:val="008B6367"/>
    <w:rsid w:val="008D09D8"/>
    <w:rsid w:val="008E31C6"/>
    <w:rsid w:val="008E5FC3"/>
    <w:rsid w:val="008F39B5"/>
    <w:rsid w:val="008F53B9"/>
    <w:rsid w:val="008F7CFD"/>
    <w:rsid w:val="00927D1D"/>
    <w:rsid w:val="00940663"/>
    <w:rsid w:val="00942A1E"/>
    <w:rsid w:val="00955A5A"/>
    <w:rsid w:val="00976A14"/>
    <w:rsid w:val="0098717B"/>
    <w:rsid w:val="00996023"/>
    <w:rsid w:val="0099799A"/>
    <w:rsid w:val="009A2544"/>
    <w:rsid w:val="009B317A"/>
    <w:rsid w:val="009B378E"/>
    <w:rsid w:val="009C2AF6"/>
    <w:rsid w:val="009D3C71"/>
    <w:rsid w:val="009D6FC3"/>
    <w:rsid w:val="00A04200"/>
    <w:rsid w:val="00A1288D"/>
    <w:rsid w:val="00A135D5"/>
    <w:rsid w:val="00A34FA8"/>
    <w:rsid w:val="00A55E23"/>
    <w:rsid w:val="00A65D1E"/>
    <w:rsid w:val="00A7071B"/>
    <w:rsid w:val="00A84CA5"/>
    <w:rsid w:val="00A867CA"/>
    <w:rsid w:val="00A952A5"/>
    <w:rsid w:val="00A95977"/>
    <w:rsid w:val="00AA66A2"/>
    <w:rsid w:val="00AC11E1"/>
    <w:rsid w:val="00AC1285"/>
    <w:rsid w:val="00B02AF3"/>
    <w:rsid w:val="00B037B7"/>
    <w:rsid w:val="00B1245B"/>
    <w:rsid w:val="00B1585F"/>
    <w:rsid w:val="00B4399D"/>
    <w:rsid w:val="00B71F90"/>
    <w:rsid w:val="00B87A8D"/>
    <w:rsid w:val="00B9102A"/>
    <w:rsid w:val="00B978CB"/>
    <w:rsid w:val="00BA6C68"/>
    <w:rsid w:val="00BA7E47"/>
    <w:rsid w:val="00BB30E9"/>
    <w:rsid w:val="00BC4274"/>
    <w:rsid w:val="00BD0E2B"/>
    <w:rsid w:val="00BD13E6"/>
    <w:rsid w:val="00BD1F68"/>
    <w:rsid w:val="00BF391A"/>
    <w:rsid w:val="00C03399"/>
    <w:rsid w:val="00C06027"/>
    <w:rsid w:val="00C10AED"/>
    <w:rsid w:val="00C21016"/>
    <w:rsid w:val="00C25026"/>
    <w:rsid w:val="00C35D50"/>
    <w:rsid w:val="00C378C1"/>
    <w:rsid w:val="00C46145"/>
    <w:rsid w:val="00C4645C"/>
    <w:rsid w:val="00C5171F"/>
    <w:rsid w:val="00C54AEC"/>
    <w:rsid w:val="00C54C31"/>
    <w:rsid w:val="00C5772A"/>
    <w:rsid w:val="00C87108"/>
    <w:rsid w:val="00C874A1"/>
    <w:rsid w:val="00CA1364"/>
    <w:rsid w:val="00CA1C19"/>
    <w:rsid w:val="00CA5BD6"/>
    <w:rsid w:val="00CA7533"/>
    <w:rsid w:val="00CB0B36"/>
    <w:rsid w:val="00CC4D6F"/>
    <w:rsid w:val="00CD44EC"/>
    <w:rsid w:val="00CE1D9F"/>
    <w:rsid w:val="00CE64DC"/>
    <w:rsid w:val="00D04645"/>
    <w:rsid w:val="00D1165A"/>
    <w:rsid w:val="00D12188"/>
    <w:rsid w:val="00D176AB"/>
    <w:rsid w:val="00D21D73"/>
    <w:rsid w:val="00D241F2"/>
    <w:rsid w:val="00D31621"/>
    <w:rsid w:val="00D34AC1"/>
    <w:rsid w:val="00D42D1E"/>
    <w:rsid w:val="00D42DE3"/>
    <w:rsid w:val="00D45D9C"/>
    <w:rsid w:val="00D45E09"/>
    <w:rsid w:val="00D500B1"/>
    <w:rsid w:val="00D5455B"/>
    <w:rsid w:val="00D62EB7"/>
    <w:rsid w:val="00D71710"/>
    <w:rsid w:val="00D8238B"/>
    <w:rsid w:val="00D858FF"/>
    <w:rsid w:val="00D85F14"/>
    <w:rsid w:val="00DA2F38"/>
    <w:rsid w:val="00DA7AF3"/>
    <w:rsid w:val="00DB6051"/>
    <w:rsid w:val="00DD0ADA"/>
    <w:rsid w:val="00DD0F8A"/>
    <w:rsid w:val="00DD7B79"/>
    <w:rsid w:val="00E04A2B"/>
    <w:rsid w:val="00E140B7"/>
    <w:rsid w:val="00E30AFE"/>
    <w:rsid w:val="00E3363A"/>
    <w:rsid w:val="00E3612C"/>
    <w:rsid w:val="00E37CE6"/>
    <w:rsid w:val="00E40C61"/>
    <w:rsid w:val="00E87011"/>
    <w:rsid w:val="00E904FE"/>
    <w:rsid w:val="00E91175"/>
    <w:rsid w:val="00E97CA6"/>
    <w:rsid w:val="00EA11A1"/>
    <w:rsid w:val="00EA22C0"/>
    <w:rsid w:val="00EA4576"/>
    <w:rsid w:val="00EB0134"/>
    <w:rsid w:val="00EB46B6"/>
    <w:rsid w:val="00EC2C88"/>
    <w:rsid w:val="00EC7F85"/>
    <w:rsid w:val="00EE1206"/>
    <w:rsid w:val="00EE26EE"/>
    <w:rsid w:val="00EE340F"/>
    <w:rsid w:val="00EE40C6"/>
    <w:rsid w:val="00EF3453"/>
    <w:rsid w:val="00F01489"/>
    <w:rsid w:val="00F26F03"/>
    <w:rsid w:val="00F363E6"/>
    <w:rsid w:val="00F50623"/>
    <w:rsid w:val="00F53EB4"/>
    <w:rsid w:val="00F6781E"/>
    <w:rsid w:val="00F67D07"/>
    <w:rsid w:val="00F854B3"/>
    <w:rsid w:val="00F85B85"/>
    <w:rsid w:val="00F94EDE"/>
    <w:rsid w:val="00F94F8B"/>
    <w:rsid w:val="00F974E0"/>
    <w:rsid w:val="00FA383A"/>
    <w:rsid w:val="00FA711F"/>
    <w:rsid w:val="00FA7C8F"/>
    <w:rsid w:val="00FD33D9"/>
    <w:rsid w:val="00FD4224"/>
    <w:rsid w:val="00FD69CE"/>
    <w:rsid w:val="00FE0875"/>
    <w:rsid w:val="00FE385D"/>
    <w:rsid w:val="00FE7948"/>
    <w:rsid w:val="00FE7F82"/>
    <w:rsid w:val="00FF1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3C2827"/>
  <w15:chartTrackingRefBased/>
  <w15:docId w15:val="{17927008-0AFE-4737-967C-E3D719001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61A4"/>
    <w:pPr>
      <w:ind w:left="720"/>
      <w:contextualSpacing/>
    </w:pPr>
  </w:style>
  <w:style w:type="character" w:customStyle="1" w:styleId="UnresolvedMention">
    <w:name w:val="Unresolved Mention"/>
    <w:basedOn w:val="DefaultParagraphFont"/>
    <w:uiPriority w:val="99"/>
    <w:semiHidden/>
    <w:unhideWhenUsed/>
    <w:rsid w:val="009A2544"/>
    <w:rPr>
      <w:color w:val="605E5C"/>
      <w:shd w:val="clear" w:color="auto" w:fill="E1DFDD"/>
    </w:rPr>
  </w:style>
  <w:style w:type="character" w:styleId="FollowedHyperlink">
    <w:name w:val="FollowedHyperlink"/>
    <w:basedOn w:val="DefaultParagraphFont"/>
    <w:uiPriority w:val="99"/>
    <w:semiHidden/>
    <w:unhideWhenUsed/>
    <w:rsid w:val="00D545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465331">
      <w:bodyDiv w:val="1"/>
      <w:marLeft w:val="0"/>
      <w:marRight w:val="0"/>
      <w:marTop w:val="0"/>
      <w:marBottom w:val="0"/>
      <w:divBdr>
        <w:top w:val="none" w:sz="0" w:space="0" w:color="auto"/>
        <w:left w:val="none" w:sz="0" w:space="0" w:color="auto"/>
        <w:bottom w:val="none" w:sz="0" w:space="0" w:color="auto"/>
        <w:right w:val="none" w:sz="0" w:space="0" w:color="auto"/>
      </w:divBdr>
    </w:div>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ittenden@idoa.IN.gov" TargetMode="External"/><Relationship Id="rId13" Type="http://schemas.openxmlformats.org/officeDocument/2006/relationships/hyperlink" Target="http://www.in.gov/idoa/2464.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s.gmis.in.gov/psc/guest/SUPPLIER/ERP/c/SCP_PUBLIC_MENU_FL.SCP_PUB_BID_CMP_FL.GB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in.gov/idoa/wbt/SupplierElectronicBidding/index.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aRFP@idoa.IN.gov" TargetMode="External"/><Relationship Id="rId5" Type="http://schemas.openxmlformats.org/officeDocument/2006/relationships/webSettings" Target="webSettings.xml"/><Relationship Id="rId15" Type="http://schemas.openxmlformats.org/officeDocument/2006/relationships/hyperlink" Target="https://fs.gmis.in.gov/psc/guest/SUPPLIER/ERP/c/NUI_FRAMEWORK.PT_LANDINGPAGE.GBL" TargetMode="External"/><Relationship Id="rId10" Type="http://schemas.openxmlformats.org/officeDocument/2006/relationships/hyperlink" Target="http://www.in.gov/idoa/2624.ht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Achittenden@idoa.IN.gov" TargetMode="External"/><Relationship Id="rId14"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9BFD69-77F0-4806-AC89-1252ACA83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1788</Words>
  <Characters>10193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11958</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dc:description/>
  <cp:lastModifiedBy>Brenda Blunt</cp:lastModifiedBy>
  <cp:revision>3</cp:revision>
  <cp:lastPrinted>2019-04-04T13:25:00Z</cp:lastPrinted>
  <dcterms:created xsi:type="dcterms:W3CDTF">2021-05-19T12:20:00Z</dcterms:created>
  <dcterms:modified xsi:type="dcterms:W3CDTF">2021-05-19T12:36:00Z</dcterms:modified>
</cp:coreProperties>
</file>